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4E141" w14:textId="77777777" w:rsidR="00C6186A" w:rsidRPr="0081003E" w:rsidRDefault="008A3CE6" w:rsidP="00C6186A">
      <w:pPr>
        <w:tabs>
          <w:tab w:val="left" w:pos="2856"/>
        </w:tabs>
        <w:rPr>
          <w:rFonts w:asciiTheme="minorHAnsi" w:hAnsiTheme="minorHAnsi" w:cstheme="minorHAnsi"/>
          <w:lang w:eastAsia="cs-CZ"/>
        </w:rPr>
      </w:pPr>
      <w:r w:rsidRPr="0081003E">
        <w:rPr>
          <w:rFonts w:asciiTheme="minorHAnsi" w:hAnsiTheme="minorHAnsi" w:cstheme="minorHAnsi"/>
          <w:lang w:eastAsia="cs-CZ"/>
        </w:rPr>
        <w:t>Príloha č. 5 SP</w:t>
      </w:r>
    </w:p>
    <w:p w14:paraId="539279FE" w14:textId="77777777" w:rsidR="005430FE" w:rsidRPr="00C0544C" w:rsidRDefault="00A73DE8" w:rsidP="004D4250">
      <w:pPr>
        <w:pStyle w:val="Podtitul"/>
        <w:spacing w:before="240" w:after="120"/>
        <w:rPr>
          <w:rStyle w:val="PodtitulChar"/>
          <w:rFonts w:asciiTheme="minorHAnsi" w:hAnsiTheme="minorHAnsi" w:cstheme="minorHAnsi"/>
          <w:b/>
          <w:sz w:val="22"/>
          <w:szCs w:val="22"/>
        </w:rPr>
      </w:pPr>
      <w:r w:rsidRPr="00C0544C">
        <w:rPr>
          <w:rStyle w:val="PodtitulChar"/>
          <w:rFonts w:asciiTheme="minorHAnsi" w:hAnsiTheme="minorHAnsi" w:cstheme="minorHAnsi"/>
          <w:b/>
          <w:sz w:val="22"/>
          <w:szCs w:val="22"/>
        </w:rPr>
        <w:t>Špecifikácia / opis predmetu zákazky</w:t>
      </w:r>
    </w:p>
    <w:p w14:paraId="355ED705" w14:textId="77777777" w:rsidR="005430FE" w:rsidRPr="00C0544C" w:rsidRDefault="005430FE" w:rsidP="004D4250">
      <w:pPr>
        <w:pStyle w:val="Podtitul"/>
        <w:spacing w:after="0"/>
        <w:rPr>
          <w:rFonts w:asciiTheme="minorHAnsi" w:hAnsiTheme="minorHAnsi" w:cstheme="minorHAnsi"/>
          <w:sz w:val="22"/>
          <w:szCs w:val="22"/>
        </w:rPr>
      </w:pPr>
      <w:r w:rsidRPr="00C0544C">
        <w:rPr>
          <w:rFonts w:asciiTheme="minorHAnsi" w:hAnsiTheme="minorHAnsi" w:cstheme="minorHAnsi"/>
          <w:sz w:val="22"/>
          <w:szCs w:val="22"/>
        </w:rPr>
        <w:t>(</w:t>
      </w:r>
      <w:r w:rsidR="00134C58" w:rsidRPr="00C0544C">
        <w:rPr>
          <w:rFonts w:asciiTheme="minorHAnsi" w:hAnsiTheme="minorHAnsi" w:cstheme="minorHAnsi"/>
          <w:sz w:val="22"/>
          <w:szCs w:val="22"/>
        </w:rPr>
        <w:t>tovary</w:t>
      </w:r>
      <w:r w:rsidRPr="00C0544C">
        <w:rPr>
          <w:rFonts w:asciiTheme="minorHAnsi" w:hAnsiTheme="minorHAnsi" w:cstheme="minorHAnsi"/>
          <w:sz w:val="22"/>
          <w:szCs w:val="22"/>
        </w:rPr>
        <w:t>)</w:t>
      </w:r>
    </w:p>
    <w:p w14:paraId="126BBB2D" w14:textId="77777777" w:rsidR="002F39AE" w:rsidRPr="00C0544C" w:rsidRDefault="002F39AE" w:rsidP="004C241C">
      <w:pPr>
        <w:pStyle w:val="Zarkazkladnhotextu2"/>
        <w:numPr>
          <w:ilvl w:val="0"/>
          <w:numId w:val="20"/>
        </w:numPr>
        <w:spacing w:after="0" w:line="276" w:lineRule="auto"/>
        <w:ind w:left="284" w:hanging="284"/>
        <w:rPr>
          <w:rFonts w:asciiTheme="minorHAnsi" w:hAnsiTheme="minorHAnsi" w:cstheme="minorHAnsi"/>
          <w:b/>
          <w:bCs/>
        </w:rPr>
      </w:pPr>
      <w:r w:rsidRPr="00C0544C">
        <w:rPr>
          <w:rFonts w:asciiTheme="minorHAnsi" w:hAnsiTheme="minorHAnsi" w:cstheme="minorHAnsi"/>
          <w:b/>
          <w:bCs/>
        </w:rPr>
        <w:t>Predmet  a rozsah zákazky</w:t>
      </w:r>
    </w:p>
    <w:p w14:paraId="49F87774" w14:textId="77777777" w:rsidR="00423910" w:rsidRPr="00C0544C" w:rsidRDefault="00423910" w:rsidP="00F37CA3">
      <w:pPr>
        <w:spacing w:after="0"/>
        <w:ind w:firstLine="283"/>
        <w:jc w:val="both"/>
        <w:rPr>
          <w:rFonts w:asciiTheme="minorHAnsi" w:hAnsiTheme="minorHAnsi" w:cstheme="minorHAnsi"/>
        </w:rPr>
      </w:pPr>
      <w:bookmarkStart w:id="0" w:name="_Hlk521996693"/>
    </w:p>
    <w:p w14:paraId="5C0B6944" w14:textId="77777777" w:rsidR="002F39AE" w:rsidRPr="00701EE8" w:rsidRDefault="0081003E" w:rsidP="0081003E">
      <w:pPr>
        <w:spacing w:after="0"/>
        <w:jc w:val="both"/>
        <w:rPr>
          <w:rFonts w:asciiTheme="minorHAnsi" w:hAnsiTheme="minorHAnsi" w:cstheme="minorHAnsi"/>
          <w:bCs/>
        </w:rPr>
      </w:pPr>
      <w:r w:rsidRPr="00C0544C">
        <w:rPr>
          <w:rFonts w:asciiTheme="minorHAnsi" w:hAnsiTheme="minorHAnsi" w:cstheme="minorHAnsi"/>
          <w:bCs/>
        </w:rPr>
        <w:t xml:space="preserve">     </w:t>
      </w:r>
      <w:r w:rsidR="002F39AE" w:rsidRPr="00701EE8">
        <w:rPr>
          <w:rFonts w:asciiTheme="minorHAnsi" w:hAnsiTheme="minorHAnsi" w:cstheme="minorHAnsi"/>
          <w:bCs/>
        </w:rPr>
        <w:t>Rozsah predmetu zákazky</w:t>
      </w:r>
      <w:r w:rsidR="002947BA" w:rsidRPr="00701EE8">
        <w:rPr>
          <w:rFonts w:asciiTheme="minorHAnsi" w:hAnsiTheme="minorHAnsi" w:cstheme="minorHAnsi"/>
          <w:bCs/>
        </w:rPr>
        <w:t xml:space="preserve"> </w:t>
      </w:r>
      <w:r w:rsidR="002F39AE" w:rsidRPr="00701EE8">
        <w:rPr>
          <w:rFonts w:asciiTheme="minorHAnsi" w:hAnsiTheme="minorHAnsi" w:cstheme="minorHAnsi"/>
          <w:bCs/>
        </w:rPr>
        <w:t xml:space="preserve">je riešený v projektovej dokumentácii </w:t>
      </w:r>
      <w:r w:rsidR="003F1E24" w:rsidRPr="00701EE8">
        <w:rPr>
          <w:rFonts w:asciiTheme="minorHAnsi" w:hAnsiTheme="minorHAnsi" w:cstheme="minorHAnsi"/>
          <w:lang w:eastAsia="sk-SK"/>
        </w:rPr>
        <w:t xml:space="preserve">„Stojiská </w:t>
      </w:r>
      <w:proofErr w:type="spellStart"/>
      <w:r w:rsidR="003F1E24" w:rsidRPr="00701EE8">
        <w:rPr>
          <w:rFonts w:asciiTheme="minorHAnsi" w:hAnsiTheme="minorHAnsi" w:cstheme="minorHAnsi"/>
          <w:lang w:eastAsia="sk-SK"/>
        </w:rPr>
        <w:t>polopodzemných</w:t>
      </w:r>
      <w:proofErr w:type="spellEnd"/>
      <w:r w:rsidR="003F1E24" w:rsidRPr="00701EE8">
        <w:rPr>
          <w:rFonts w:asciiTheme="minorHAnsi" w:hAnsiTheme="minorHAnsi" w:cstheme="minorHAnsi"/>
          <w:lang w:eastAsia="sk-SK"/>
        </w:rPr>
        <w:t xml:space="preserve"> kontajnerov na komunálny odpad na sídlisku Družba v Trnave</w:t>
      </w:r>
      <w:r w:rsidR="003F1E24" w:rsidRPr="00701EE8">
        <w:rPr>
          <w:rFonts w:asciiTheme="minorHAnsi" w:hAnsiTheme="minorHAnsi" w:cstheme="minorHAnsi"/>
          <w:bCs/>
          <w:kern w:val="28"/>
        </w:rPr>
        <w:t>“</w:t>
      </w:r>
      <w:r w:rsidR="002F39AE" w:rsidRPr="00701EE8">
        <w:rPr>
          <w:rFonts w:asciiTheme="minorHAnsi" w:hAnsiTheme="minorHAnsi" w:cstheme="minorHAnsi"/>
          <w:bCs/>
        </w:rPr>
        <w:t xml:space="preserve">, spracovanej </w:t>
      </w:r>
      <w:r w:rsidR="002947BA" w:rsidRPr="00701EE8">
        <w:rPr>
          <w:rFonts w:asciiTheme="minorHAnsi" w:hAnsiTheme="minorHAnsi" w:cstheme="minorHAnsi"/>
          <w:bCs/>
        </w:rPr>
        <w:t xml:space="preserve">Ing. </w:t>
      </w:r>
      <w:r w:rsidR="003F1E24" w:rsidRPr="00701EE8">
        <w:rPr>
          <w:rFonts w:asciiTheme="minorHAnsi" w:hAnsiTheme="minorHAnsi" w:cstheme="minorHAnsi"/>
          <w:bCs/>
        </w:rPr>
        <w:t>Kováčikom</w:t>
      </w:r>
      <w:r w:rsidR="002947BA" w:rsidRPr="00701EE8">
        <w:rPr>
          <w:rFonts w:asciiTheme="minorHAnsi" w:hAnsiTheme="minorHAnsi" w:cstheme="minorHAnsi"/>
          <w:bCs/>
        </w:rPr>
        <w:t xml:space="preserve">, </w:t>
      </w:r>
      <w:r w:rsidR="003F1E24" w:rsidRPr="00701EE8">
        <w:rPr>
          <w:rFonts w:asciiTheme="minorHAnsi" w:hAnsiTheme="minorHAnsi" w:cstheme="minorHAnsi"/>
          <w:bCs/>
        </w:rPr>
        <w:t>Trenčín</w:t>
      </w:r>
      <w:r w:rsidR="002F39AE" w:rsidRPr="00701EE8">
        <w:rPr>
          <w:rFonts w:asciiTheme="minorHAnsi" w:hAnsiTheme="minorHAnsi" w:cstheme="minorHAnsi"/>
          <w:bCs/>
        </w:rPr>
        <w:t xml:space="preserve"> v </w:t>
      </w:r>
      <w:r w:rsidR="003F1E24" w:rsidRPr="00701EE8">
        <w:rPr>
          <w:rFonts w:asciiTheme="minorHAnsi" w:hAnsiTheme="minorHAnsi" w:cstheme="minorHAnsi"/>
          <w:bCs/>
        </w:rPr>
        <w:t>07</w:t>
      </w:r>
      <w:r w:rsidR="002F39AE" w:rsidRPr="00701EE8">
        <w:rPr>
          <w:rFonts w:asciiTheme="minorHAnsi" w:hAnsiTheme="minorHAnsi" w:cstheme="minorHAnsi"/>
          <w:bCs/>
        </w:rPr>
        <w:t>/201</w:t>
      </w:r>
      <w:r w:rsidR="003F1E24" w:rsidRPr="00701EE8">
        <w:rPr>
          <w:rFonts w:asciiTheme="minorHAnsi" w:hAnsiTheme="minorHAnsi" w:cstheme="minorHAnsi"/>
          <w:bCs/>
        </w:rPr>
        <w:t>8</w:t>
      </w:r>
      <w:r w:rsidR="002F39AE" w:rsidRPr="00701EE8">
        <w:rPr>
          <w:rFonts w:asciiTheme="minorHAnsi" w:hAnsiTheme="minorHAnsi" w:cstheme="minorHAnsi"/>
          <w:bCs/>
        </w:rPr>
        <w:t>.</w:t>
      </w:r>
    </w:p>
    <w:p w14:paraId="3CD24486" w14:textId="77777777" w:rsidR="00A73DE8" w:rsidRPr="00701EE8" w:rsidRDefault="00A73DE8" w:rsidP="0081003E">
      <w:pPr>
        <w:spacing w:after="0"/>
        <w:jc w:val="both"/>
        <w:rPr>
          <w:rFonts w:asciiTheme="minorHAnsi" w:hAnsiTheme="minorHAnsi" w:cstheme="minorHAnsi"/>
          <w:bCs/>
          <w:u w:val="single"/>
        </w:rPr>
      </w:pPr>
      <w:r w:rsidRPr="00701EE8">
        <w:rPr>
          <w:rFonts w:asciiTheme="minorHAnsi" w:hAnsiTheme="minorHAnsi" w:cstheme="minorHAnsi"/>
        </w:rPr>
        <w:t xml:space="preserve">Predmetom zákazky je dodávka a realizácia 18 stojísk </w:t>
      </w:r>
      <w:proofErr w:type="spellStart"/>
      <w:r w:rsidRPr="00701EE8">
        <w:rPr>
          <w:rFonts w:asciiTheme="minorHAnsi" w:hAnsiTheme="minorHAnsi" w:cstheme="minorHAnsi"/>
        </w:rPr>
        <w:t>polopodzemných</w:t>
      </w:r>
      <w:proofErr w:type="spellEnd"/>
      <w:r w:rsidRPr="00701EE8">
        <w:rPr>
          <w:rFonts w:asciiTheme="minorHAnsi" w:hAnsiTheme="minorHAnsi" w:cstheme="minorHAnsi"/>
        </w:rPr>
        <w:t xml:space="preserve"> kontajnerov na komunálny a triedený odpad.</w:t>
      </w:r>
    </w:p>
    <w:p w14:paraId="699B94F4" w14:textId="77777777" w:rsidR="003F1E24" w:rsidRPr="00701EE8" w:rsidRDefault="003F1E24" w:rsidP="0081003E">
      <w:pPr>
        <w:pStyle w:val="Zarkazkladnhotextu"/>
        <w:spacing w:before="60"/>
        <w:ind w:left="0"/>
        <w:jc w:val="both"/>
        <w:rPr>
          <w:rFonts w:asciiTheme="minorHAnsi" w:hAnsiTheme="minorHAnsi" w:cstheme="minorHAnsi"/>
        </w:rPr>
      </w:pPr>
      <w:r w:rsidRPr="00701EE8">
        <w:rPr>
          <w:rFonts w:asciiTheme="minorHAnsi" w:hAnsiTheme="minorHAnsi" w:cstheme="minorHAnsi"/>
        </w:rPr>
        <w:t>Výstavba si nevyžaduje žiadnu zvláštnu prípravu územia. Búracie práce na spevnených plochách a výkopy sú súčasťou samotných stavebných objektov - stojísk.</w:t>
      </w:r>
    </w:p>
    <w:p w14:paraId="10AE5166" w14:textId="77777777" w:rsidR="003F1E24" w:rsidRPr="00701EE8" w:rsidRDefault="003F1E24" w:rsidP="0081003E">
      <w:pPr>
        <w:pStyle w:val="Zarkazkladnhotextu3"/>
        <w:spacing w:before="60"/>
        <w:ind w:firstLine="0"/>
        <w:rPr>
          <w:rFonts w:asciiTheme="minorHAnsi" w:hAnsiTheme="minorHAnsi" w:cstheme="minorHAnsi"/>
          <w:i/>
          <w:sz w:val="22"/>
          <w:szCs w:val="22"/>
        </w:rPr>
      </w:pPr>
      <w:r w:rsidRPr="00701EE8">
        <w:rPr>
          <w:rFonts w:asciiTheme="minorHAnsi" w:hAnsiTheme="minorHAnsi" w:cstheme="minorHAnsi"/>
          <w:b/>
          <w:sz w:val="22"/>
          <w:szCs w:val="22"/>
          <w:u w:val="single"/>
        </w:rPr>
        <w:t>Pred začatím stavebných prác je potrebné presné vytýčenie všetkých inžinierskych sietí ich správcami, a to i sietí nezakreslených vo výkresovej časti dokumentácie.</w:t>
      </w:r>
      <w:r w:rsidR="00CA1CC5" w:rsidRPr="00701EE8">
        <w:rPr>
          <w:rFonts w:asciiTheme="minorHAnsi" w:hAnsiTheme="minorHAnsi" w:cstheme="minorHAnsi"/>
          <w:b/>
          <w:sz w:val="22"/>
          <w:szCs w:val="22"/>
          <w:u w:val="single"/>
        </w:rPr>
        <w:t xml:space="preserve"> V</w:t>
      </w:r>
      <w:r w:rsidRPr="00701EE8">
        <w:rPr>
          <w:rFonts w:asciiTheme="minorHAnsi" w:hAnsiTheme="minorHAnsi" w:cstheme="minorHAnsi"/>
          <w:b/>
          <w:sz w:val="22"/>
          <w:szCs w:val="22"/>
          <w:u w:val="single"/>
        </w:rPr>
        <w:t>ýkopové práce v ochrannom pásme inžinierskych sietí vykonávať ručne.</w:t>
      </w:r>
      <w:r w:rsidRPr="00701EE8">
        <w:rPr>
          <w:rFonts w:asciiTheme="minorHAnsi" w:hAnsiTheme="minorHAnsi" w:cstheme="minorHAnsi"/>
          <w:i/>
          <w:sz w:val="22"/>
          <w:szCs w:val="22"/>
          <w:u w:val="single"/>
        </w:rPr>
        <w:t xml:space="preserve">  </w:t>
      </w:r>
      <w:r w:rsidRPr="00701EE8">
        <w:rPr>
          <w:rFonts w:asciiTheme="minorHAnsi" w:hAnsiTheme="minorHAnsi" w:cstheme="minorHAnsi"/>
          <w:b/>
          <w:sz w:val="22"/>
          <w:szCs w:val="22"/>
        </w:rPr>
        <w:t>Prípadné preložky inžinierskych sietí je možné vykonávať iba so súhlasom ich správcu a osobami, resp. organizáciami na to oprávnenými.</w:t>
      </w:r>
    </w:p>
    <w:p w14:paraId="0A757A18" w14:textId="77777777" w:rsidR="003F1E24" w:rsidRPr="00701EE8" w:rsidRDefault="003F1E24" w:rsidP="0081003E">
      <w:pPr>
        <w:pStyle w:val="Zarkazkladnhotextu3"/>
        <w:spacing w:before="60"/>
        <w:ind w:firstLine="0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sz w:val="22"/>
          <w:szCs w:val="22"/>
        </w:rPr>
        <w:t>Podľa potrieb zhotoviteľa bude v prípade potreby osadené prenosné dopravné značenie (dopravné značenie počas výstavby), ktoré bude odsúhlasené príslušnými orgánmi.</w:t>
      </w:r>
    </w:p>
    <w:p w14:paraId="57D99B7F" w14:textId="78197E67" w:rsidR="003F1E24" w:rsidRPr="00701EE8" w:rsidRDefault="003F1E24" w:rsidP="0081003E">
      <w:pPr>
        <w:spacing w:before="60"/>
        <w:jc w:val="both"/>
        <w:rPr>
          <w:rFonts w:asciiTheme="minorHAnsi" w:hAnsiTheme="minorHAnsi" w:cstheme="minorHAnsi"/>
        </w:rPr>
      </w:pPr>
      <w:r w:rsidRPr="00701EE8">
        <w:rPr>
          <w:rFonts w:asciiTheme="minorHAnsi" w:hAnsiTheme="minorHAnsi" w:cstheme="minorHAnsi"/>
        </w:rPr>
        <w:t xml:space="preserve">Stojiská budú vybavené príslušným počtom </w:t>
      </w:r>
      <w:proofErr w:type="spellStart"/>
      <w:r w:rsidRPr="00701EE8">
        <w:rPr>
          <w:rFonts w:asciiTheme="minorHAnsi" w:hAnsiTheme="minorHAnsi" w:cstheme="minorHAnsi"/>
        </w:rPr>
        <w:t>polopodzemných</w:t>
      </w:r>
      <w:proofErr w:type="spellEnd"/>
      <w:r w:rsidRPr="00701EE8">
        <w:rPr>
          <w:rFonts w:asciiTheme="minorHAnsi" w:hAnsiTheme="minorHAnsi" w:cstheme="minorHAnsi"/>
        </w:rPr>
        <w:t xml:space="preserve"> kontajnerov užitočného objemu </w:t>
      </w:r>
      <w:smartTag w:uri="urn:schemas-microsoft-com:office:smarttags" w:element="metricconverter">
        <w:smartTagPr>
          <w:attr w:name="ProductID" w:val="5 m3"/>
        </w:smartTagPr>
        <w:r w:rsidRPr="00701EE8">
          <w:rPr>
            <w:rFonts w:asciiTheme="minorHAnsi" w:hAnsiTheme="minorHAnsi" w:cstheme="minorHAnsi"/>
          </w:rPr>
          <w:t>5 m</w:t>
        </w:r>
        <w:r w:rsidRPr="00701EE8">
          <w:rPr>
            <w:rFonts w:asciiTheme="minorHAnsi" w:hAnsiTheme="minorHAnsi" w:cstheme="minorHAnsi"/>
            <w:vertAlign w:val="superscript"/>
          </w:rPr>
          <w:t>3</w:t>
        </w:r>
      </w:smartTag>
      <w:r w:rsidRPr="00701EE8">
        <w:rPr>
          <w:rFonts w:asciiTheme="minorHAnsi" w:hAnsiTheme="minorHAnsi" w:cstheme="minorHAnsi"/>
        </w:rPr>
        <w:t xml:space="preserve"> a 3 m</w:t>
      </w:r>
      <w:r w:rsidRPr="00701EE8">
        <w:rPr>
          <w:rFonts w:asciiTheme="minorHAnsi" w:hAnsiTheme="minorHAnsi" w:cstheme="minorHAnsi"/>
          <w:vertAlign w:val="superscript"/>
        </w:rPr>
        <w:t>3</w:t>
      </w:r>
      <w:r w:rsidRPr="00701EE8">
        <w:rPr>
          <w:rFonts w:asciiTheme="minorHAnsi" w:hAnsiTheme="minorHAnsi" w:cstheme="minorHAnsi"/>
        </w:rPr>
        <w:t xml:space="preserve"> resp. kombinovaných kontajnerov 2,4 m</w:t>
      </w:r>
      <w:r w:rsidRPr="00701EE8">
        <w:rPr>
          <w:rFonts w:asciiTheme="minorHAnsi" w:hAnsiTheme="minorHAnsi" w:cstheme="minorHAnsi"/>
          <w:vertAlign w:val="superscript"/>
        </w:rPr>
        <w:t>3</w:t>
      </w:r>
      <w:r w:rsidRPr="00701EE8">
        <w:rPr>
          <w:rFonts w:asciiTheme="minorHAnsi" w:hAnsiTheme="minorHAnsi" w:cstheme="minorHAnsi"/>
        </w:rPr>
        <w:t xml:space="preserve"> + 2,4 m</w:t>
      </w:r>
      <w:r w:rsidRPr="00701EE8">
        <w:rPr>
          <w:rFonts w:asciiTheme="minorHAnsi" w:hAnsiTheme="minorHAnsi" w:cstheme="minorHAnsi"/>
          <w:vertAlign w:val="superscript"/>
        </w:rPr>
        <w:t xml:space="preserve">3 </w:t>
      </w:r>
      <w:r w:rsidRPr="00701EE8">
        <w:rPr>
          <w:rFonts w:asciiTheme="minorHAnsi" w:hAnsiTheme="minorHAnsi" w:cstheme="minorHAnsi"/>
        </w:rPr>
        <w:t>(skladbu kontajnerov pre jednotlivé stojiská viď tabuľku „</w:t>
      </w:r>
      <w:r w:rsidRPr="00701EE8">
        <w:rPr>
          <w:rFonts w:asciiTheme="minorHAnsi" w:hAnsiTheme="minorHAnsi" w:cstheme="minorHAnsi"/>
          <w:i/>
        </w:rPr>
        <w:t xml:space="preserve">Výpis stojísk </w:t>
      </w:r>
      <w:proofErr w:type="spellStart"/>
      <w:r w:rsidRPr="00701EE8">
        <w:rPr>
          <w:rFonts w:asciiTheme="minorHAnsi" w:hAnsiTheme="minorHAnsi" w:cstheme="minorHAnsi"/>
          <w:i/>
        </w:rPr>
        <w:t>polopodzemných</w:t>
      </w:r>
      <w:proofErr w:type="spellEnd"/>
      <w:r w:rsidRPr="00701EE8">
        <w:rPr>
          <w:rFonts w:asciiTheme="minorHAnsi" w:hAnsiTheme="minorHAnsi" w:cstheme="minorHAnsi"/>
          <w:i/>
        </w:rPr>
        <w:t xml:space="preserve"> kontajnerov“</w:t>
      </w:r>
      <w:r w:rsidR="00B8275F" w:rsidRPr="00701EE8">
        <w:rPr>
          <w:rFonts w:asciiTheme="minorHAnsi" w:hAnsiTheme="minorHAnsi" w:cstheme="minorHAnsi"/>
          <w:i/>
        </w:rPr>
        <w:t>, uvedenú v PD</w:t>
      </w:r>
      <w:r w:rsidR="00891208" w:rsidRPr="00701EE8">
        <w:rPr>
          <w:rFonts w:asciiTheme="minorHAnsi" w:hAnsiTheme="minorHAnsi" w:cstheme="minorHAnsi"/>
          <w:i/>
        </w:rPr>
        <w:t xml:space="preserve"> </w:t>
      </w:r>
      <w:r w:rsidRPr="00701EE8">
        <w:rPr>
          <w:rFonts w:asciiTheme="minorHAnsi" w:hAnsiTheme="minorHAnsi" w:cstheme="minorHAnsi"/>
        </w:rPr>
        <w:t xml:space="preserve">). </w:t>
      </w:r>
    </w:p>
    <w:p w14:paraId="74D466CF" w14:textId="77777777" w:rsidR="0062284B" w:rsidRPr="00701EE8" w:rsidRDefault="00A73DE8" w:rsidP="00F37CA3">
      <w:pPr>
        <w:ind w:firstLine="284"/>
        <w:jc w:val="both"/>
        <w:rPr>
          <w:rFonts w:asciiTheme="minorHAnsi" w:hAnsiTheme="minorHAnsi" w:cstheme="minorHAnsi"/>
        </w:rPr>
      </w:pPr>
      <w:r w:rsidRPr="00701EE8">
        <w:rPr>
          <w:rFonts w:asciiTheme="minorHAnsi" w:hAnsiTheme="minorHAnsi" w:cstheme="minorHAnsi"/>
        </w:rPr>
        <w:t>Telá šácht</w:t>
      </w:r>
      <w:r w:rsidR="003F1E24" w:rsidRPr="00701EE8">
        <w:rPr>
          <w:rFonts w:asciiTheme="minorHAnsi" w:hAnsiTheme="minorHAnsi" w:cstheme="minorHAnsi"/>
        </w:rPr>
        <w:t xml:space="preserve">, vrátane kotviacich prvkov budú zapustené minimálne 60% svojej výšky do zeme. Podzemné časti tiel  kontajnerov majú kruhový pôdorys so špeciálnymi kotvami proti tlaku spodnej vody. </w:t>
      </w:r>
    </w:p>
    <w:p w14:paraId="231E93E1" w14:textId="77777777" w:rsidR="0062284B" w:rsidRPr="00701EE8" w:rsidRDefault="003F1E24" w:rsidP="00C0544C">
      <w:pPr>
        <w:jc w:val="both"/>
        <w:rPr>
          <w:rFonts w:asciiTheme="minorHAnsi" w:hAnsiTheme="minorHAnsi" w:cstheme="minorHAnsi"/>
        </w:rPr>
      </w:pPr>
      <w:r w:rsidRPr="00701EE8">
        <w:rPr>
          <w:rFonts w:asciiTheme="minorHAnsi" w:hAnsiTheme="minorHAnsi" w:cstheme="minorHAnsi"/>
        </w:rPr>
        <w:t>Sú zo 100% recyklovateľného, vodotesného, hygienicky nezávadného a chemicky stáleho materiálu HDPE s hrúbkou steny minimálne 10 mm, v prípade požiaru nesmie materiál uvoľňovať toxické plyny. Celková výška šachty kontajnerov je 2700 mm. Nadzemná časť kontajnerov je kruhového pôdorysu s maximálnym priemerom 1700 mm pre kontajner s objemom 5 m</w:t>
      </w:r>
      <w:r w:rsidRPr="00701EE8">
        <w:rPr>
          <w:rFonts w:asciiTheme="minorHAnsi" w:hAnsiTheme="minorHAnsi" w:cstheme="minorHAnsi"/>
          <w:vertAlign w:val="superscript"/>
        </w:rPr>
        <w:t>3</w:t>
      </w:r>
      <w:r w:rsidRPr="00701EE8">
        <w:rPr>
          <w:rFonts w:asciiTheme="minorHAnsi" w:hAnsiTheme="minorHAnsi" w:cstheme="minorHAnsi"/>
        </w:rPr>
        <w:t xml:space="preserve"> a priemerom 1300 mm pre kontajner s objemom 3 m</w:t>
      </w:r>
      <w:r w:rsidRPr="00701EE8">
        <w:rPr>
          <w:rFonts w:asciiTheme="minorHAnsi" w:hAnsiTheme="minorHAnsi" w:cstheme="minorHAnsi"/>
          <w:vertAlign w:val="superscript"/>
        </w:rPr>
        <w:t>3</w:t>
      </w:r>
      <w:r w:rsidRPr="00701EE8">
        <w:rPr>
          <w:rFonts w:asciiTheme="minorHAnsi" w:hAnsiTheme="minorHAnsi" w:cstheme="minorHAnsi"/>
        </w:rPr>
        <w:t xml:space="preserve">, resp. štvorcového pôdorysu maximálneho rozmeru 1600 x 1600 mm, s možnosťou napojenia na ďalší kontajner a vytvorenia zostavy. </w:t>
      </w:r>
    </w:p>
    <w:p w14:paraId="522F3A7E" w14:textId="6219B5AC" w:rsidR="003F1E24" w:rsidRPr="00701EE8" w:rsidRDefault="003F1E24" w:rsidP="00C0544C">
      <w:pPr>
        <w:jc w:val="both"/>
        <w:rPr>
          <w:rFonts w:asciiTheme="minorHAnsi" w:hAnsiTheme="minorHAnsi" w:cstheme="minorHAnsi"/>
          <w:b/>
        </w:rPr>
      </w:pPr>
      <w:r w:rsidRPr="00701EE8">
        <w:rPr>
          <w:rFonts w:asciiTheme="minorHAnsi" w:hAnsiTheme="minorHAnsi" w:cstheme="minorHAnsi"/>
        </w:rPr>
        <w:t xml:space="preserve">Telo nadzemnej časti kontajnerov musí byť z materiálu odolného voči korózii (napr. HDPE, antikor), v prípade požiaru nesmie uvoľňovať toxické plyny. Nadzemná časť </w:t>
      </w:r>
      <w:proofErr w:type="spellStart"/>
      <w:r w:rsidRPr="00701EE8">
        <w:rPr>
          <w:rFonts w:asciiTheme="minorHAnsi" w:hAnsiTheme="minorHAnsi" w:cstheme="minorHAnsi"/>
        </w:rPr>
        <w:t>polopodzemných</w:t>
      </w:r>
      <w:proofErr w:type="spellEnd"/>
      <w:r w:rsidRPr="00701EE8">
        <w:rPr>
          <w:rFonts w:asciiTheme="minorHAnsi" w:hAnsiTheme="minorHAnsi" w:cstheme="minorHAnsi"/>
        </w:rPr>
        <w:t xml:space="preserve"> kontajnerov  je z pohľadových strán doplnená opláštením </w:t>
      </w:r>
      <w:bookmarkStart w:id="1" w:name="_Hlk523215269"/>
      <w:r w:rsidRPr="00701EE8">
        <w:rPr>
          <w:rFonts w:asciiTheme="minorHAnsi" w:hAnsiTheme="minorHAnsi" w:cstheme="minorHAnsi"/>
        </w:rPr>
        <w:t xml:space="preserve">z farebne stáleho </w:t>
      </w:r>
      <w:r w:rsidR="00C0544C" w:rsidRPr="00701EE8">
        <w:rPr>
          <w:rFonts w:asciiTheme="minorHAnsi" w:hAnsiTheme="minorHAnsi" w:cstheme="minorHAnsi"/>
        </w:rPr>
        <w:t xml:space="preserve">tepelne upraveného alebo tlakom impregnovaného dreva. Prípadná uchádzačom ponúkaná alternatíva musí vzhľadovo korešpondovať so severským drevom – odtieň </w:t>
      </w:r>
      <w:proofErr w:type="spellStart"/>
      <w:r w:rsidR="00C0544C" w:rsidRPr="00701EE8">
        <w:rPr>
          <w:rFonts w:asciiTheme="minorHAnsi" w:hAnsiTheme="minorHAnsi" w:cstheme="minorHAnsi"/>
        </w:rPr>
        <w:t>natural</w:t>
      </w:r>
      <w:bookmarkEnd w:id="1"/>
      <w:proofErr w:type="spellEnd"/>
      <w:r w:rsidR="00C0544C" w:rsidRPr="00701EE8" w:rsidDel="00C0544C">
        <w:rPr>
          <w:rFonts w:asciiTheme="minorHAnsi" w:hAnsiTheme="minorHAnsi" w:cstheme="minorHAnsi"/>
        </w:rPr>
        <w:t xml:space="preserve"> </w:t>
      </w:r>
      <w:r w:rsidRPr="00701EE8">
        <w:rPr>
          <w:rFonts w:asciiTheme="minorHAnsi" w:hAnsiTheme="minorHAnsi" w:cstheme="minorHAnsi"/>
        </w:rPr>
        <w:t xml:space="preserve">. Verzia opláštenia pre kontajnery so štvorcovým pôdorysom nadzemnej časti je upevnená v hliníkovej konštrukcii. Súčasťou každého kontajnera je odnímateľné veko z HDPE. Vo veku je osadený plniaci otvor s poklopom s farebnou úpravou podľa druhu odpadu. Každý </w:t>
      </w:r>
      <w:proofErr w:type="spellStart"/>
      <w:r w:rsidRPr="00701EE8">
        <w:rPr>
          <w:rFonts w:asciiTheme="minorHAnsi" w:hAnsiTheme="minorHAnsi" w:cstheme="minorHAnsi"/>
        </w:rPr>
        <w:t>polopodzemný</w:t>
      </w:r>
      <w:proofErr w:type="spellEnd"/>
      <w:r w:rsidRPr="00701EE8">
        <w:rPr>
          <w:rFonts w:asciiTheme="minorHAnsi" w:hAnsiTheme="minorHAnsi" w:cstheme="minorHAnsi"/>
        </w:rPr>
        <w:t xml:space="preserve"> kontajner je vybavený zberným vrecom s patentovaným systémom výsypu s rýchloupínacím systémom a dvojitou poistkou proti uvoľneniu lana. Kontajner so štvorcovým pôdorysom umožňuje rozdeliť jednu šachtu pre zber dvoch druhov odpadov so samo</w:t>
      </w:r>
      <w:r w:rsidR="00B8275F" w:rsidRPr="00701EE8">
        <w:rPr>
          <w:rFonts w:asciiTheme="minorHAnsi" w:hAnsiTheme="minorHAnsi" w:cstheme="minorHAnsi"/>
        </w:rPr>
        <w:t>s</w:t>
      </w:r>
      <w:r w:rsidRPr="00701EE8">
        <w:rPr>
          <w:rFonts w:asciiTheme="minorHAnsi" w:hAnsiTheme="minorHAnsi" w:cstheme="minorHAnsi"/>
        </w:rPr>
        <w:t>tatným zberným vrecom 2x 2,4 m</w:t>
      </w:r>
      <w:r w:rsidRPr="00701EE8">
        <w:rPr>
          <w:rFonts w:asciiTheme="minorHAnsi" w:hAnsiTheme="minorHAnsi" w:cstheme="minorHAnsi"/>
          <w:vertAlign w:val="superscript"/>
        </w:rPr>
        <w:t>3</w:t>
      </w:r>
      <w:r w:rsidRPr="00701EE8">
        <w:rPr>
          <w:rFonts w:asciiTheme="minorHAnsi" w:hAnsiTheme="minorHAnsi" w:cstheme="minorHAnsi"/>
        </w:rPr>
        <w:t xml:space="preserve"> a samostatným vhadzovacím otvorom s maximálnym priemerom 320 mm. Pre zber </w:t>
      </w:r>
      <w:r w:rsidRPr="00701EE8">
        <w:rPr>
          <w:rFonts w:asciiTheme="minorHAnsi" w:hAnsiTheme="minorHAnsi" w:cstheme="minorHAnsi"/>
        </w:rPr>
        <w:lastRenderedPageBreak/>
        <w:t xml:space="preserve">odpadov zo skla a kovov je špeciálne upravené vystužené zberové vrece s pogumovanou vnútornou vložkou.     </w:t>
      </w:r>
    </w:p>
    <w:p w14:paraId="78E3C811" w14:textId="77777777" w:rsidR="00445086" w:rsidRPr="00701EE8" w:rsidRDefault="003F1E24" w:rsidP="00F37CA3">
      <w:pPr>
        <w:spacing w:after="0"/>
        <w:ind w:firstLine="284"/>
        <w:jc w:val="both"/>
        <w:rPr>
          <w:rFonts w:asciiTheme="minorHAnsi" w:hAnsiTheme="minorHAnsi" w:cstheme="minorHAnsi"/>
        </w:rPr>
      </w:pPr>
      <w:r w:rsidRPr="00701EE8">
        <w:rPr>
          <w:rFonts w:asciiTheme="minorHAnsi" w:hAnsiTheme="minorHAnsi" w:cstheme="minorHAnsi"/>
        </w:rPr>
        <w:t>Vyprázdňovanie kontajnerov sa realizuje pomocou jednobodového rýchloupínacieho systému zdvihu. Zdvih a presun zberného vreca spolu s vekom hydraulickým ramenom umiestneným na zberovom vozidle, bez potreby ďalšieho háku na otváranie kontajnera. Kontajnery je možné doplniť o monitorovacie zariadenie snímajúce výšku naplnenosti za účelom efektívneho využitia v čase prevádzky.</w:t>
      </w:r>
    </w:p>
    <w:p w14:paraId="557F1B47" w14:textId="77777777" w:rsidR="003F1E24" w:rsidRPr="00701EE8" w:rsidRDefault="00445086" w:rsidP="00F37CA3">
      <w:pPr>
        <w:spacing w:after="0"/>
        <w:ind w:firstLine="284"/>
        <w:jc w:val="both"/>
        <w:rPr>
          <w:rFonts w:asciiTheme="minorHAnsi" w:hAnsiTheme="minorHAnsi" w:cstheme="minorHAnsi"/>
        </w:rPr>
      </w:pPr>
      <w:r w:rsidRPr="00701EE8">
        <w:rPr>
          <w:rFonts w:asciiTheme="minorHAnsi" w:hAnsiTheme="minorHAnsi" w:cstheme="minorHAnsi"/>
        </w:rPr>
        <w:t>Pomocou hydraulickej ruky, umiestnenej na zberovom vozidle na zdvihnutie zberového vreca a jeho vysypanie – jednohákový systém zdvihu (záchytné oko žiarovo oceľová konštrukcia), bez potreby ďalšieho háku na otvorenie kontajnera.</w:t>
      </w:r>
    </w:p>
    <w:p w14:paraId="08464A3D" w14:textId="77777777" w:rsidR="00AC4065" w:rsidRPr="00701EE8" w:rsidRDefault="00F37CA3" w:rsidP="0081003E">
      <w:pPr>
        <w:spacing w:after="0"/>
        <w:jc w:val="both"/>
        <w:rPr>
          <w:rFonts w:asciiTheme="minorHAnsi" w:hAnsiTheme="minorHAnsi" w:cstheme="minorHAnsi"/>
        </w:rPr>
      </w:pPr>
      <w:r w:rsidRPr="00701EE8">
        <w:rPr>
          <w:rFonts w:asciiTheme="minorHAnsi" w:hAnsiTheme="minorHAnsi" w:cstheme="minorHAnsi"/>
        </w:rPr>
        <w:t>Celý predmet a rozsah zákazky je</w:t>
      </w:r>
      <w:r w:rsidR="00AC4065" w:rsidRPr="00701EE8">
        <w:rPr>
          <w:rFonts w:asciiTheme="minorHAnsi" w:hAnsiTheme="minorHAnsi" w:cstheme="minorHAnsi"/>
        </w:rPr>
        <w:t xml:space="preserve"> popísan</w:t>
      </w:r>
      <w:r w:rsidRPr="00701EE8">
        <w:rPr>
          <w:rFonts w:asciiTheme="minorHAnsi" w:hAnsiTheme="minorHAnsi" w:cstheme="minorHAnsi"/>
        </w:rPr>
        <w:t>ý</w:t>
      </w:r>
      <w:r w:rsidR="00AC4065" w:rsidRPr="00701EE8">
        <w:rPr>
          <w:rFonts w:asciiTheme="minorHAnsi" w:hAnsiTheme="minorHAnsi" w:cstheme="minorHAnsi"/>
        </w:rPr>
        <w:t xml:space="preserve"> v projektovej dokumentácii.</w:t>
      </w:r>
    </w:p>
    <w:p w14:paraId="0B9AB8AA" w14:textId="77777777" w:rsidR="00F37CA3" w:rsidRPr="00701EE8" w:rsidRDefault="00F37CA3" w:rsidP="004D4250">
      <w:pPr>
        <w:pStyle w:val="Zarkazkladnhotextu2"/>
        <w:tabs>
          <w:tab w:val="num" w:pos="709"/>
        </w:tabs>
        <w:spacing w:after="0" w:line="276" w:lineRule="auto"/>
        <w:ind w:left="0" w:right="113"/>
        <w:rPr>
          <w:rFonts w:asciiTheme="minorHAnsi" w:hAnsiTheme="minorHAnsi" w:cstheme="minorHAnsi"/>
          <w:b/>
        </w:rPr>
      </w:pPr>
    </w:p>
    <w:p w14:paraId="49AB1591" w14:textId="77777777" w:rsidR="002F39AE" w:rsidRPr="00701EE8" w:rsidRDefault="00363DF5" w:rsidP="004D4250">
      <w:pPr>
        <w:pStyle w:val="Zarkazkladnhotextu2"/>
        <w:tabs>
          <w:tab w:val="num" w:pos="709"/>
        </w:tabs>
        <w:spacing w:after="0" w:line="276" w:lineRule="auto"/>
        <w:ind w:left="0" w:right="113"/>
        <w:rPr>
          <w:rFonts w:asciiTheme="minorHAnsi" w:hAnsiTheme="minorHAnsi" w:cstheme="minorHAnsi"/>
          <w:b/>
        </w:rPr>
      </w:pPr>
      <w:r w:rsidRPr="00701EE8">
        <w:rPr>
          <w:rFonts w:asciiTheme="minorHAnsi" w:hAnsiTheme="minorHAnsi" w:cstheme="minorHAnsi"/>
          <w:b/>
        </w:rPr>
        <w:t xml:space="preserve">2. </w:t>
      </w:r>
      <w:r w:rsidR="00A73DE8" w:rsidRPr="00701EE8">
        <w:rPr>
          <w:rFonts w:asciiTheme="minorHAnsi" w:hAnsiTheme="minorHAnsi" w:cstheme="minorHAnsi"/>
          <w:b/>
        </w:rPr>
        <w:t>Súčasťou zákazky bude</w:t>
      </w:r>
      <w:r w:rsidR="002F39AE" w:rsidRPr="00701EE8">
        <w:rPr>
          <w:rFonts w:asciiTheme="minorHAnsi" w:hAnsiTheme="minorHAnsi" w:cstheme="minorHAnsi"/>
          <w:b/>
        </w:rPr>
        <w:t>:</w:t>
      </w:r>
    </w:p>
    <w:p w14:paraId="43674447" w14:textId="39897CE6" w:rsidR="007F38E0" w:rsidRPr="00701EE8" w:rsidRDefault="002F39AE" w:rsidP="00FD35E0">
      <w:pPr>
        <w:pStyle w:val="Zarkazkladnhotextu2"/>
        <w:tabs>
          <w:tab w:val="num" w:pos="709"/>
        </w:tabs>
        <w:spacing w:after="0" w:line="276" w:lineRule="auto"/>
        <w:ind w:left="0" w:right="113"/>
        <w:jc w:val="both"/>
        <w:rPr>
          <w:rFonts w:asciiTheme="minorHAnsi" w:hAnsiTheme="minorHAnsi" w:cstheme="minorHAnsi"/>
          <w:b/>
        </w:rPr>
      </w:pPr>
      <w:r w:rsidRPr="00701EE8">
        <w:rPr>
          <w:rFonts w:asciiTheme="minorHAnsi" w:hAnsiTheme="minorHAnsi" w:cstheme="minorHAnsi"/>
        </w:rPr>
        <w:t>-</w:t>
      </w:r>
      <w:r w:rsidR="007F38E0" w:rsidRPr="00701EE8">
        <w:rPr>
          <w:rFonts w:asciiTheme="minorHAnsi" w:hAnsiTheme="minorHAnsi" w:cstheme="minorHAnsi"/>
        </w:rPr>
        <w:t xml:space="preserve"> presné vytýčenie všetkých inžinierskych sietí ich správcami, a to i sietí nezakreslených vo výkresovej časti dokumentácie</w:t>
      </w:r>
      <w:r w:rsidR="00A73DE8" w:rsidRPr="00701EE8">
        <w:rPr>
          <w:rFonts w:asciiTheme="minorHAnsi" w:hAnsiTheme="minorHAnsi" w:cstheme="minorHAnsi"/>
        </w:rPr>
        <w:t xml:space="preserve"> </w:t>
      </w:r>
      <w:r w:rsidR="00A73DE8" w:rsidRPr="00701EE8">
        <w:rPr>
          <w:rFonts w:asciiTheme="minorHAnsi" w:hAnsiTheme="minorHAnsi" w:cstheme="minorHAnsi"/>
          <w:b/>
        </w:rPr>
        <w:t>pred začatím stavebných prác</w:t>
      </w:r>
      <w:r w:rsidR="00B8275F" w:rsidRPr="00701EE8">
        <w:rPr>
          <w:rFonts w:asciiTheme="minorHAnsi" w:hAnsiTheme="minorHAnsi" w:cstheme="minorHAnsi"/>
          <w:b/>
        </w:rPr>
        <w:t>!</w:t>
      </w:r>
    </w:p>
    <w:p w14:paraId="6BB32125" w14:textId="77777777" w:rsidR="002F39AE" w:rsidRPr="00701EE8" w:rsidRDefault="007F38E0" w:rsidP="004D4250">
      <w:pPr>
        <w:pStyle w:val="Zarkazkladnhotextu2"/>
        <w:tabs>
          <w:tab w:val="num" w:pos="709"/>
        </w:tabs>
        <w:spacing w:after="0" w:line="276" w:lineRule="auto"/>
        <w:ind w:left="0" w:right="113"/>
        <w:rPr>
          <w:rFonts w:asciiTheme="minorHAnsi" w:hAnsiTheme="minorHAnsi" w:cstheme="minorHAnsi"/>
        </w:rPr>
      </w:pPr>
      <w:r w:rsidRPr="00701EE8">
        <w:rPr>
          <w:rFonts w:asciiTheme="minorHAnsi" w:hAnsiTheme="minorHAnsi" w:cstheme="minorHAnsi"/>
        </w:rPr>
        <w:t>-</w:t>
      </w:r>
      <w:r w:rsidR="002F39AE" w:rsidRPr="00701EE8">
        <w:rPr>
          <w:rFonts w:asciiTheme="minorHAnsi" w:hAnsiTheme="minorHAnsi" w:cstheme="minorHAnsi"/>
        </w:rPr>
        <w:t xml:space="preserve"> </w:t>
      </w:r>
      <w:r w:rsidR="00771887" w:rsidRPr="00701EE8">
        <w:rPr>
          <w:rFonts w:asciiTheme="minorHAnsi" w:hAnsiTheme="minorHAnsi" w:cstheme="minorHAnsi"/>
        </w:rPr>
        <w:t>PD s</w:t>
      </w:r>
      <w:r w:rsidR="002F39AE" w:rsidRPr="00701EE8">
        <w:rPr>
          <w:rFonts w:asciiTheme="minorHAnsi" w:hAnsiTheme="minorHAnsi" w:cstheme="minorHAnsi"/>
        </w:rPr>
        <w:t>kutočného vyhotovenia stavby</w:t>
      </w:r>
      <w:r w:rsidR="00771887" w:rsidRPr="00701EE8">
        <w:rPr>
          <w:rFonts w:asciiTheme="minorHAnsi" w:hAnsiTheme="minorHAnsi" w:cstheme="minorHAnsi"/>
        </w:rPr>
        <w:t xml:space="preserve"> </w:t>
      </w:r>
      <w:r w:rsidR="002F39AE" w:rsidRPr="00701EE8">
        <w:rPr>
          <w:rFonts w:asciiTheme="minorHAnsi" w:hAnsiTheme="minorHAnsi" w:cstheme="minorHAnsi"/>
        </w:rPr>
        <w:t xml:space="preserve">v </w:t>
      </w:r>
      <w:r w:rsidR="00771887" w:rsidRPr="00701EE8">
        <w:rPr>
          <w:rFonts w:asciiTheme="minorHAnsi" w:hAnsiTheme="minorHAnsi" w:cstheme="minorHAnsi"/>
        </w:rPr>
        <w:t>3</w:t>
      </w:r>
      <w:r w:rsidR="002F39AE" w:rsidRPr="00701EE8">
        <w:rPr>
          <w:rFonts w:asciiTheme="minorHAnsi" w:hAnsiTheme="minorHAnsi" w:cstheme="minorHAnsi"/>
        </w:rPr>
        <w:t xml:space="preserve"> vyhotoveniach  </w:t>
      </w:r>
    </w:p>
    <w:p w14:paraId="520B81F9" w14:textId="77777777" w:rsidR="002F39AE" w:rsidRPr="00701EE8" w:rsidRDefault="002F39AE" w:rsidP="004D4250">
      <w:pPr>
        <w:pStyle w:val="Zarkazkladnhotextu2"/>
        <w:tabs>
          <w:tab w:val="num" w:pos="709"/>
        </w:tabs>
        <w:spacing w:after="0" w:line="276" w:lineRule="auto"/>
        <w:ind w:left="0" w:right="113"/>
        <w:rPr>
          <w:rFonts w:asciiTheme="minorHAnsi" w:hAnsiTheme="minorHAnsi" w:cstheme="minorHAnsi"/>
        </w:rPr>
      </w:pPr>
      <w:r w:rsidRPr="00701EE8">
        <w:rPr>
          <w:rFonts w:asciiTheme="minorHAnsi" w:hAnsiTheme="minorHAnsi" w:cstheme="minorHAnsi"/>
        </w:rPr>
        <w:t>- vypracovani</w:t>
      </w:r>
      <w:r w:rsidR="004C69DD" w:rsidRPr="00701EE8">
        <w:rPr>
          <w:rFonts w:asciiTheme="minorHAnsi" w:hAnsiTheme="minorHAnsi" w:cstheme="minorHAnsi"/>
        </w:rPr>
        <w:t>e plánu užívania verejnej práce</w:t>
      </w:r>
    </w:p>
    <w:p w14:paraId="1E861F47" w14:textId="77777777" w:rsidR="002F39AE" w:rsidRPr="00701EE8" w:rsidRDefault="002F39AE" w:rsidP="004D4250">
      <w:pPr>
        <w:pStyle w:val="Zarkazkladnhotextu2"/>
        <w:tabs>
          <w:tab w:val="num" w:pos="709"/>
        </w:tabs>
        <w:spacing w:after="0" w:line="276" w:lineRule="auto"/>
        <w:ind w:left="0" w:right="113"/>
        <w:rPr>
          <w:rFonts w:asciiTheme="minorHAnsi" w:hAnsiTheme="minorHAnsi" w:cstheme="minorHAnsi"/>
        </w:rPr>
      </w:pPr>
      <w:r w:rsidRPr="00701EE8">
        <w:rPr>
          <w:rFonts w:asciiTheme="minorHAnsi" w:hAnsiTheme="minorHAnsi" w:cstheme="minorHAnsi"/>
        </w:rPr>
        <w:t>-  všetky os</w:t>
      </w:r>
      <w:r w:rsidR="004C69DD" w:rsidRPr="00701EE8">
        <w:rPr>
          <w:rFonts w:asciiTheme="minorHAnsi" w:hAnsiTheme="minorHAnsi" w:cstheme="minorHAnsi"/>
        </w:rPr>
        <w:t>tatné súvisiace práce a</w:t>
      </w:r>
      <w:r w:rsidR="00971417" w:rsidRPr="00701EE8">
        <w:rPr>
          <w:rFonts w:asciiTheme="minorHAnsi" w:hAnsiTheme="minorHAnsi" w:cstheme="minorHAnsi"/>
        </w:rPr>
        <w:t> </w:t>
      </w:r>
      <w:r w:rsidR="004C69DD" w:rsidRPr="00701EE8">
        <w:rPr>
          <w:rFonts w:asciiTheme="minorHAnsi" w:hAnsiTheme="minorHAnsi" w:cstheme="minorHAnsi"/>
        </w:rPr>
        <w:t>dodávky</w:t>
      </w:r>
    </w:p>
    <w:p w14:paraId="1A6A96E6" w14:textId="4A8CD1D3" w:rsidR="00971417" w:rsidRPr="00701EE8" w:rsidRDefault="00971417" w:rsidP="00971417">
      <w:pPr>
        <w:pStyle w:val="Zarkazkladnhotextu2"/>
        <w:tabs>
          <w:tab w:val="num" w:pos="709"/>
        </w:tabs>
        <w:spacing w:after="0" w:line="276" w:lineRule="auto"/>
        <w:ind w:left="0" w:right="113"/>
        <w:rPr>
          <w:rFonts w:asciiTheme="minorHAnsi" w:hAnsiTheme="minorHAnsi" w:cstheme="minorHAnsi"/>
          <w:color w:val="000000" w:themeColor="text1"/>
        </w:rPr>
      </w:pPr>
      <w:r w:rsidRPr="00701EE8">
        <w:rPr>
          <w:rFonts w:asciiTheme="minorHAnsi" w:hAnsiTheme="minorHAnsi" w:cstheme="minorHAnsi"/>
          <w:color w:val="000000" w:themeColor="text1"/>
        </w:rPr>
        <w:t xml:space="preserve">- </w:t>
      </w:r>
      <w:proofErr w:type="spellStart"/>
      <w:r w:rsidRPr="00701EE8">
        <w:rPr>
          <w:rFonts w:asciiTheme="minorHAnsi" w:hAnsiTheme="minorHAnsi" w:cstheme="minorHAnsi"/>
          <w:color w:val="000000" w:themeColor="text1"/>
        </w:rPr>
        <w:t>porealizačné</w:t>
      </w:r>
      <w:proofErr w:type="spellEnd"/>
      <w:r w:rsidR="00867339" w:rsidRPr="00701EE8">
        <w:rPr>
          <w:rFonts w:asciiTheme="minorHAnsi" w:hAnsiTheme="minorHAnsi" w:cstheme="minorHAnsi"/>
          <w:color w:val="000000" w:themeColor="text1"/>
        </w:rPr>
        <w:t xml:space="preserve"> zameranie a </w:t>
      </w:r>
      <w:r w:rsidRPr="00701EE8">
        <w:rPr>
          <w:rFonts w:asciiTheme="minorHAnsi" w:hAnsiTheme="minorHAnsi" w:cstheme="minorHAnsi"/>
          <w:color w:val="000000" w:themeColor="text1"/>
        </w:rPr>
        <w:t>geometr</w:t>
      </w:r>
      <w:r w:rsidR="00867339" w:rsidRPr="00701EE8">
        <w:rPr>
          <w:rFonts w:asciiTheme="minorHAnsi" w:hAnsiTheme="minorHAnsi" w:cstheme="minorHAnsi"/>
          <w:color w:val="000000" w:themeColor="text1"/>
        </w:rPr>
        <w:t>ický plán v 3 vyhotoveniach + CD</w:t>
      </w:r>
    </w:p>
    <w:p w14:paraId="175A6E09" w14:textId="3A9583E7" w:rsidR="00A82285" w:rsidRPr="00701EE8" w:rsidRDefault="00A82285" w:rsidP="00971417">
      <w:pPr>
        <w:pStyle w:val="Zarkazkladnhotextu2"/>
        <w:tabs>
          <w:tab w:val="num" w:pos="709"/>
        </w:tabs>
        <w:spacing w:after="0" w:line="276" w:lineRule="auto"/>
        <w:ind w:left="0" w:right="113"/>
        <w:rPr>
          <w:rFonts w:asciiTheme="minorHAnsi" w:hAnsiTheme="minorHAnsi" w:cstheme="minorHAnsi"/>
          <w:color w:val="000000" w:themeColor="text1"/>
        </w:rPr>
      </w:pPr>
      <w:r w:rsidRPr="00701EE8">
        <w:rPr>
          <w:rFonts w:asciiTheme="minorHAnsi" w:hAnsiTheme="minorHAnsi" w:cstheme="minorHAnsi"/>
          <w:color w:val="000000" w:themeColor="text1"/>
        </w:rPr>
        <w:t xml:space="preserve">- zaškolenie obsluhy </w:t>
      </w:r>
      <w:r w:rsidRPr="00701EE8">
        <w:rPr>
          <w:rFonts w:asciiTheme="minorHAnsi" w:hAnsiTheme="minorHAnsi" w:cstheme="minorHAnsi"/>
          <w:color w:val="000000"/>
          <w:lang w:bidi="sk-SK"/>
        </w:rPr>
        <w:t>pre vývoz kontajnerov a manipuláciu</w:t>
      </w:r>
    </w:p>
    <w:bookmarkEnd w:id="0"/>
    <w:p w14:paraId="062BC090" w14:textId="77777777" w:rsidR="00971417" w:rsidRPr="00701EE8" w:rsidRDefault="00971417" w:rsidP="004D4250">
      <w:pPr>
        <w:pStyle w:val="Zarkazkladnhotextu2"/>
        <w:tabs>
          <w:tab w:val="num" w:pos="709"/>
        </w:tabs>
        <w:spacing w:after="0" w:line="276" w:lineRule="auto"/>
        <w:ind w:left="0" w:right="113"/>
        <w:rPr>
          <w:rFonts w:asciiTheme="minorHAnsi" w:hAnsiTheme="minorHAnsi" w:cstheme="minorHAnsi"/>
        </w:rPr>
      </w:pPr>
    </w:p>
    <w:p w14:paraId="578700F8" w14:textId="68C6792B" w:rsidR="002F39AE" w:rsidRPr="00701EE8" w:rsidRDefault="00C0544C" w:rsidP="004D4250">
      <w:pPr>
        <w:widowControl w:val="0"/>
        <w:tabs>
          <w:tab w:val="left" w:pos="540"/>
          <w:tab w:val="left" w:pos="720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spacing w:after="0"/>
        <w:ind w:right="113"/>
        <w:jc w:val="both"/>
        <w:rPr>
          <w:rFonts w:asciiTheme="minorHAnsi" w:hAnsiTheme="minorHAnsi" w:cstheme="minorHAnsi"/>
          <w:snapToGrid w:val="0"/>
        </w:rPr>
      </w:pPr>
      <w:r w:rsidRPr="00701EE8">
        <w:rPr>
          <w:rFonts w:asciiTheme="minorHAnsi" w:hAnsiTheme="minorHAnsi" w:cstheme="minorHAnsi"/>
          <w:snapToGrid w:val="0"/>
        </w:rPr>
        <w:t xml:space="preserve">Práce v zmysle projektovej dokumentácie, ktorá je súčasťou  týchto súťažných podkladov a požiadaviek verejného obstarávateľa, musia byť realizované v súlade so špecifickými podmienkami zákona  č. 50/1976 Zb. o územnom plánovaní a stavebnom poriadku (stavebný zákon) v platnom znení. Na bezpečnosť a ochranu zdravia pri práci sa vzťahujú špecifické ustanovenia zákona č. 124/2006 Z. z. o bezpečnosti a ochrane zdravia pri práci a o zmene a doplnení niektorých zákonov  v platnom znení, ďalej je nutné sa riadiť nariadením vlády Slovenskej republiky č. 392/2006 Z. z. o minimálnych bezpečnostných a zdravotných požiadavkách pri používaní pracovných prostriedkov, nariadením vlády Slovenskej republiky č. 396/2006 o minimálnych bezpečnostných a zdravotných požiadavkách na stavenisko. Nutné je dodržať i vyhlášku Ministerstva životného prostredia Slovenskej republiky č. 453/2000 Z. z., ktorou sa vykonávajú niektoré ustanovenia stavebného zákona, vyhlášku Ministerstva životného prostredia Slovenskej republiky č. 532/2002 Z. z., ktorou sa ustanovujú podrobnosti o všeobecných technických požiadavkách na výstavbu a o všeobecných technických požiadavkách na stavby užívané osobami s obmedzenou schopnosťou pohybu a orientácie a ustanovenia zákona č. 254/1998 </w:t>
      </w:r>
      <w:proofErr w:type="spellStart"/>
      <w:r w:rsidRPr="00701EE8">
        <w:rPr>
          <w:rFonts w:asciiTheme="minorHAnsi" w:hAnsiTheme="minorHAnsi" w:cstheme="minorHAnsi"/>
          <w:snapToGrid w:val="0"/>
        </w:rPr>
        <w:t>Z.z</w:t>
      </w:r>
      <w:proofErr w:type="spellEnd"/>
      <w:r w:rsidRPr="00701EE8">
        <w:rPr>
          <w:rFonts w:asciiTheme="minorHAnsi" w:hAnsiTheme="minorHAnsi" w:cstheme="minorHAnsi"/>
          <w:snapToGrid w:val="0"/>
        </w:rPr>
        <w:t>. o verejných prácach v platnom znení.</w:t>
      </w:r>
    </w:p>
    <w:p w14:paraId="713D0DD2" w14:textId="77777777" w:rsidR="00363DF5" w:rsidRPr="00701EE8" w:rsidRDefault="00363DF5" w:rsidP="004D4250">
      <w:pPr>
        <w:keepLines/>
        <w:tabs>
          <w:tab w:val="left" w:pos="720"/>
          <w:tab w:val="left" w:pos="851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iCs/>
          <w:color w:val="000000"/>
        </w:rPr>
      </w:pPr>
    </w:p>
    <w:p w14:paraId="4E48286D" w14:textId="36113AF4" w:rsidR="002F39AE" w:rsidRPr="00701EE8" w:rsidRDefault="00A73DE8" w:rsidP="004D4250">
      <w:pPr>
        <w:jc w:val="both"/>
        <w:rPr>
          <w:rFonts w:asciiTheme="minorHAnsi" w:hAnsiTheme="minorHAnsi" w:cstheme="minorHAnsi"/>
        </w:rPr>
      </w:pPr>
      <w:r w:rsidRPr="00701EE8">
        <w:rPr>
          <w:rFonts w:asciiTheme="minorHAnsi" w:hAnsiTheme="minorHAnsi" w:cstheme="minorHAnsi"/>
          <w:b/>
        </w:rPr>
        <w:t>3</w:t>
      </w:r>
      <w:r w:rsidR="00363DF5" w:rsidRPr="00701EE8">
        <w:rPr>
          <w:rFonts w:asciiTheme="minorHAnsi" w:hAnsiTheme="minorHAnsi" w:cstheme="minorHAnsi"/>
          <w:b/>
        </w:rPr>
        <w:t xml:space="preserve">. </w:t>
      </w:r>
      <w:r w:rsidR="002F39AE" w:rsidRPr="00701EE8">
        <w:rPr>
          <w:rFonts w:asciiTheme="minorHAnsi" w:hAnsiTheme="minorHAnsi" w:cstheme="minorHAnsi"/>
          <w:b/>
        </w:rPr>
        <w:t>Predpokladaná doba realizácie:</w:t>
      </w:r>
      <w:r w:rsidR="002F39AE" w:rsidRPr="00701EE8">
        <w:rPr>
          <w:rFonts w:asciiTheme="minorHAnsi" w:hAnsiTheme="minorHAnsi" w:cstheme="minorHAnsi"/>
        </w:rPr>
        <w:t xml:space="preserve"> </w:t>
      </w:r>
      <w:r w:rsidR="00E64EB6" w:rsidRPr="00701EE8">
        <w:rPr>
          <w:rFonts w:asciiTheme="minorHAnsi" w:hAnsiTheme="minorHAnsi" w:cstheme="minorHAnsi"/>
        </w:rPr>
        <w:t>3</w:t>
      </w:r>
      <w:r w:rsidR="002F39AE" w:rsidRPr="00701EE8">
        <w:rPr>
          <w:rFonts w:asciiTheme="minorHAnsi" w:hAnsiTheme="minorHAnsi" w:cstheme="minorHAnsi"/>
        </w:rPr>
        <w:t xml:space="preserve"> mesiac</w:t>
      </w:r>
      <w:r w:rsidR="000C5B4E" w:rsidRPr="00701EE8">
        <w:rPr>
          <w:rFonts w:asciiTheme="minorHAnsi" w:hAnsiTheme="minorHAnsi" w:cstheme="minorHAnsi"/>
        </w:rPr>
        <w:t>e</w:t>
      </w:r>
      <w:r w:rsidR="00E64EB6" w:rsidRPr="00701EE8">
        <w:rPr>
          <w:rFonts w:asciiTheme="minorHAnsi" w:hAnsiTheme="minorHAnsi" w:cstheme="minorHAnsi"/>
        </w:rPr>
        <w:t xml:space="preserve"> od prevzati</w:t>
      </w:r>
      <w:r w:rsidR="00701EE8" w:rsidRPr="00701EE8">
        <w:rPr>
          <w:rFonts w:asciiTheme="minorHAnsi" w:hAnsiTheme="minorHAnsi" w:cstheme="minorHAnsi"/>
        </w:rPr>
        <w:t>a</w:t>
      </w:r>
      <w:r w:rsidR="00E64EB6" w:rsidRPr="00701EE8">
        <w:rPr>
          <w:rFonts w:asciiTheme="minorHAnsi" w:hAnsiTheme="minorHAnsi" w:cstheme="minorHAnsi"/>
        </w:rPr>
        <w:t xml:space="preserve"> staveniska</w:t>
      </w:r>
      <w:r w:rsidR="002F39AE" w:rsidRPr="00701EE8">
        <w:rPr>
          <w:rFonts w:asciiTheme="minorHAnsi" w:hAnsiTheme="minorHAnsi" w:cstheme="minorHAnsi"/>
        </w:rPr>
        <w:t xml:space="preserve"> </w:t>
      </w:r>
    </w:p>
    <w:p w14:paraId="4143B03E" w14:textId="28F00D89" w:rsidR="002F39AE" w:rsidRPr="00701EE8" w:rsidRDefault="008C4257" w:rsidP="004D4250">
      <w:pPr>
        <w:jc w:val="both"/>
        <w:rPr>
          <w:rFonts w:asciiTheme="minorHAnsi" w:hAnsiTheme="minorHAnsi" w:cstheme="minorHAnsi"/>
          <w:bCs/>
        </w:rPr>
      </w:pPr>
      <w:r w:rsidRPr="00701EE8">
        <w:rPr>
          <w:rFonts w:asciiTheme="minorHAnsi" w:hAnsiTheme="minorHAnsi" w:cstheme="minorHAnsi"/>
          <w:b/>
        </w:rPr>
        <w:t>4</w:t>
      </w:r>
      <w:r w:rsidR="00A6270F" w:rsidRPr="00701EE8">
        <w:rPr>
          <w:rFonts w:asciiTheme="minorHAnsi" w:hAnsiTheme="minorHAnsi" w:cstheme="minorHAnsi"/>
          <w:b/>
        </w:rPr>
        <w:t xml:space="preserve">. </w:t>
      </w:r>
      <w:r w:rsidR="002F39AE" w:rsidRPr="00701EE8">
        <w:rPr>
          <w:rFonts w:asciiTheme="minorHAnsi" w:hAnsiTheme="minorHAnsi" w:cstheme="minorHAnsi"/>
          <w:b/>
        </w:rPr>
        <w:t xml:space="preserve">Predpokladaná hodnota zákazky: </w:t>
      </w:r>
      <w:r w:rsidR="00B360AA" w:rsidRPr="00701EE8">
        <w:rPr>
          <w:rFonts w:asciiTheme="minorHAnsi" w:hAnsiTheme="minorHAnsi" w:cstheme="minorHAnsi"/>
        </w:rPr>
        <w:t>3</w:t>
      </w:r>
      <w:r w:rsidR="00E01331" w:rsidRPr="00701EE8">
        <w:rPr>
          <w:rFonts w:asciiTheme="minorHAnsi" w:hAnsiTheme="minorHAnsi" w:cstheme="minorHAnsi"/>
        </w:rPr>
        <w:t>48 580,77</w:t>
      </w:r>
      <w:r w:rsidR="002F39AE" w:rsidRPr="00701EE8">
        <w:rPr>
          <w:rFonts w:asciiTheme="minorHAnsi" w:hAnsiTheme="minorHAnsi" w:cstheme="minorHAnsi"/>
        </w:rPr>
        <w:t xml:space="preserve"> eur bez DPH </w:t>
      </w:r>
    </w:p>
    <w:p w14:paraId="5CCD21C6" w14:textId="77777777" w:rsidR="008C4257" w:rsidRPr="00701EE8" w:rsidRDefault="008C4257" w:rsidP="004D4250">
      <w:pPr>
        <w:jc w:val="both"/>
        <w:rPr>
          <w:rFonts w:asciiTheme="minorHAnsi" w:hAnsiTheme="minorHAnsi" w:cstheme="minorHAnsi"/>
          <w:b/>
          <w:bCs/>
        </w:rPr>
      </w:pPr>
      <w:r w:rsidRPr="00701EE8">
        <w:rPr>
          <w:rFonts w:asciiTheme="minorHAnsi" w:hAnsiTheme="minorHAnsi" w:cstheme="minorHAnsi"/>
          <w:b/>
          <w:bCs/>
        </w:rPr>
        <w:t xml:space="preserve">5. Podrobný opis kontajnerov: </w:t>
      </w:r>
    </w:p>
    <w:p w14:paraId="44958E4F" w14:textId="77777777" w:rsidR="0081003E" w:rsidRPr="00701EE8" w:rsidRDefault="0081003E" w:rsidP="0081003E">
      <w:pPr>
        <w:pStyle w:val="Style4"/>
        <w:keepNext/>
        <w:keepLines/>
        <w:numPr>
          <w:ilvl w:val="1"/>
          <w:numId w:val="27"/>
        </w:numPr>
        <w:shd w:val="clear" w:color="auto" w:fill="auto"/>
        <w:tabs>
          <w:tab w:val="left" w:pos="450"/>
        </w:tabs>
        <w:spacing w:after="168"/>
        <w:ind w:hanging="540"/>
        <w:rPr>
          <w:rFonts w:asciiTheme="minorHAnsi" w:hAnsiTheme="minorHAnsi" w:cstheme="minorHAnsi"/>
          <w:sz w:val="22"/>
          <w:szCs w:val="22"/>
        </w:rPr>
      </w:pPr>
      <w:bookmarkStart w:id="2" w:name="bookmark0"/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lastRenderedPageBreak/>
        <w:t>Polopodzemný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kontajner kruhový na zber zmiešanéh</w:t>
      </w:r>
      <w:r w:rsidR="007609C7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o komunálneho odpadu - objem 5m3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- 23 ks</w:t>
      </w:r>
      <w:bookmarkEnd w:id="2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</w:t>
      </w:r>
    </w:p>
    <w:p w14:paraId="38813D53" w14:textId="293AD839" w:rsidR="0081003E" w:rsidRPr="00701EE8" w:rsidRDefault="0081003E" w:rsidP="008F5CB0">
      <w:pPr>
        <w:pStyle w:val="Style4"/>
        <w:keepNext/>
        <w:keepLines/>
        <w:shd w:val="clear" w:color="auto" w:fill="auto"/>
        <w:tabs>
          <w:tab w:val="left" w:pos="284"/>
        </w:tabs>
        <w:spacing w:after="0" w:line="264" w:lineRule="exact"/>
        <w:ind w:left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01EE8">
        <w:rPr>
          <w:rStyle w:val="CharStyle6"/>
          <w:rFonts w:asciiTheme="minorHAnsi" w:hAnsiTheme="minorHAnsi" w:cstheme="minorHAnsi"/>
          <w:b w:val="0"/>
          <w:sz w:val="22"/>
          <w:szCs w:val="22"/>
        </w:rPr>
        <w:t xml:space="preserve">telo šachty vrátane kotviacich prvkov, zapustený min. 60% svojej výšky do zeme, nadzemná i podzemná časť šachty kruhového pôdorysu, bez nutnosti pevného spojenia so zemou, opláštenie nadzemnej časti z </w:t>
      </w:r>
      <w:r w:rsidR="00A85C4A" w:rsidRPr="00701EE8">
        <w:rPr>
          <w:rFonts w:asciiTheme="minorHAnsi" w:hAnsiTheme="minorHAnsi" w:cstheme="minorHAnsi"/>
          <w:b w:val="0"/>
          <w:sz w:val="22"/>
          <w:szCs w:val="22"/>
        </w:rPr>
        <w:t>farebne stáleho</w:t>
      </w:r>
      <w:r w:rsidR="00A85C4A" w:rsidRPr="00701EE8">
        <w:rPr>
          <w:rFonts w:asciiTheme="minorHAnsi" w:hAnsiTheme="minorHAnsi" w:cstheme="minorHAnsi"/>
          <w:sz w:val="22"/>
          <w:szCs w:val="22"/>
        </w:rPr>
        <w:t xml:space="preserve"> </w:t>
      </w:r>
      <w:r w:rsidR="00A85C4A" w:rsidRPr="00BD597A">
        <w:rPr>
          <w:rFonts w:asciiTheme="minorHAnsi" w:hAnsiTheme="minorHAnsi" w:cstheme="minorHAnsi"/>
          <w:b w:val="0"/>
          <w:sz w:val="22"/>
          <w:szCs w:val="22"/>
        </w:rPr>
        <w:t xml:space="preserve">tepelne upraveného alebo tlakom impregnovaného dreva. Prípadná uchádzačom ponúkaná alternatíva musí vzhľadovo korešpondovať so severským drevom – odtieň </w:t>
      </w:r>
      <w:proofErr w:type="spellStart"/>
      <w:r w:rsidR="00A85C4A" w:rsidRPr="00BD597A">
        <w:rPr>
          <w:rFonts w:asciiTheme="minorHAnsi" w:hAnsiTheme="minorHAnsi" w:cstheme="minorHAnsi"/>
          <w:b w:val="0"/>
          <w:sz w:val="22"/>
          <w:szCs w:val="22"/>
        </w:rPr>
        <w:t>natural</w:t>
      </w:r>
      <w:proofErr w:type="spellEnd"/>
      <w:r w:rsidRPr="00701EE8">
        <w:rPr>
          <w:rStyle w:val="CharStyle6"/>
          <w:rFonts w:asciiTheme="minorHAnsi" w:hAnsiTheme="minorHAnsi" w:cstheme="minorHAnsi"/>
          <w:b w:val="0"/>
          <w:sz w:val="22"/>
          <w:szCs w:val="22"/>
          <w:lang w:bidi="en-US"/>
        </w:rPr>
        <w:t xml:space="preserve">, </w:t>
      </w:r>
      <w:r w:rsidRPr="00701EE8">
        <w:rPr>
          <w:rStyle w:val="CharStyle6"/>
          <w:rFonts w:asciiTheme="minorHAnsi" w:hAnsiTheme="minorHAnsi" w:cstheme="minorHAnsi"/>
          <w:b w:val="0"/>
          <w:sz w:val="22"/>
          <w:szCs w:val="22"/>
        </w:rPr>
        <w:t>hlavné a vhadzovacie veko v štandardnej šedej farbe, konštrukcia „</w:t>
      </w:r>
      <w:proofErr w:type="spellStart"/>
      <w:r w:rsidRPr="00701EE8">
        <w:rPr>
          <w:rStyle w:val="CharStyle6"/>
          <w:rFonts w:asciiTheme="minorHAnsi" w:hAnsiTheme="minorHAnsi" w:cstheme="minorHAnsi"/>
          <w:b w:val="0"/>
          <w:sz w:val="22"/>
          <w:szCs w:val="22"/>
        </w:rPr>
        <w:t>quick.system</w:t>
      </w:r>
      <w:proofErr w:type="spellEnd"/>
      <w:r w:rsidRPr="00701EE8">
        <w:rPr>
          <w:rStyle w:val="CharStyle6"/>
          <w:rFonts w:asciiTheme="minorHAnsi" w:hAnsiTheme="minorHAnsi" w:cstheme="minorHAnsi"/>
          <w:b w:val="0"/>
          <w:sz w:val="22"/>
          <w:szCs w:val="22"/>
        </w:rPr>
        <w:t>" s rýchloupínaním a vývozom pomocou jednohákov</w:t>
      </w:r>
      <w:r w:rsidR="007609C7" w:rsidRPr="00701EE8">
        <w:rPr>
          <w:rStyle w:val="CharStyle6"/>
          <w:rFonts w:asciiTheme="minorHAnsi" w:hAnsiTheme="minorHAnsi" w:cstheme="minorHAnsi"/>
          <w:b w:val="0"/>
          <w:sz w:val="22"/>
          <w:szCs w:val="22"/>
        </w:rPr>
        <w:t>ého systému, vrece s objemom 5m3</w:t>
      </w:r>
      <w:r w:rsidRPr="00701EE8">
        <w:rPr>
          <w:rStyle w:val="CharStyle6"/>
          <w:rFonts w:asciiTheme="minorHAnsi" w:hAnsiTheme="minorHAnsi" w:cstheme="minorHAnsi"/>
          <w:b w:val="0"/>
          <w:sz w:val="22"/>
          <w:szCs w:val="22"/>
        </w:rPr>
        <w:t xml:space="preserve"> s </w:t>
      </w:r>
      <w:proofErr w:type="spellStart"/>
      <w:r w:rsidRPr="00701EE8">
        <w:rPr>
          <w:rStyle w:val="CharStyle6"/>
          <w:rFonts w:asciiTheme="minorHAnsi" w:hAnsiTheme="minorHAnsi" w:cstheme="minorHAnsi"/>
          <w:b w:val="0"/>
          <w:sz w:val="22"/>
          <w:szCs w:val="22"/>
        </w:rPr>
        <w:t>rýchlouzáverom</w:t>
      </w:r>
      <w:proofErr w:type="spellEnd"/>
      <w:r w:rsidRPr="00701EE8">
        <w:rPr>
          <w:rStyle w:val="CharStyle6"/>
          <w:rFonts w:asciiTheme="minorHAnsi" w:hAnsiTheme="minorHAnsi" w:cstheme="minorHAnsi"/>
          <w:b w:val="0"/>
          <w:sz w:val="22"/>
          <w:szCs w:val="22"/>
        </w:rPr>
        <w:t xml:space="preserve"> a dvojitou poistkou proti nežiaducemu otvoreniu.</w:t>
      </w:r>
    </w:p>
    <w:p w14:paraId="511A5DB6" w14:textId="77777777" w:rsidR="008F5CB0" w:rsidRPr="00701EE8" w:rsidRDefault="008F5CB0" w:rsidP="0081003E">
      <w:pPr>
        <w:pStyle w:val="Style2"/>
        <w:shd w:val="clear" w:color="auto" w:fill="auto"/>
        <w:spacing w:before="0" w:after="0" w:line="240" w:lineRule="exact"/>
        <w:ind w:left="180"/>
        <w:rPr>
          <w:rFonts w:asciiTheme="minorHAnsi" w:hAnsiTheme="minorHAnsi" w:cstheme="minorHAnsi"/>
          <w:color w:val="000000"/>
          <w:sz w:val="22"/>
          <w:szCs w:val="22"/>
          <w:lang w:bidi="sk-SK"/>
        </w:rPr>
      </w:pPr>
    </w:p>
    <w:p w14:paraId="7B89F0AC" w14:textId="77777777" w:rsidR="0081003E" w:rsidRPr="00701EE8" w:rsidRDefault="008F5CB0" w:rsidP="0081003E">
      <w:pPr>
        <w:pStyle w:val="Style2"/>
        <w:shd w:val="clear" w:color="auto" w:fill="auto"/>
        <w:spacing w:before="0" w:after="0" w:line="240" w:lineRule="exact"/>
        <w:ind w:left="180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79705" distR="63500" simplePos="0" relativeHeight="251659264" behindDoc="1" locked="0" layoutInCell="1" allowOverlap="1" wp14:anchorId="2F8D9227" wp14:editId="652CA740">
                <wp:simplePos x="0" y="0"/>
                <wp:positionH relativeFrom="margin">
                  <wp:posOffset>2589530</wp:posOffset>
                </wp:positionH>
                <wp:positionV relativeFrom="paragraph">
                  <wp:posOffset>9525</wp:posOffset>
                </wp:positionV>
                <wp:extent cx="1552575" cy="876300"/>
                <wp:effectExtent l="0" t="0" r="9525" b="0"/>
                <wp:wrapSquare wrapText="left"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B2A85C" w14:textId="77777777" w:rsidR="008F5CB0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1750 mm </w:t>
                            </w:r>
                          </w:p>
                          <w:p w14:paraId="29F1A99E" w14:textId="77777777" w:rsidR="007609C7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900 mm </w:t>
                            </w:r>
                          </w:p>
                          <w:p w14:paraId="3704C952" w14:textId="77777777" w:rsidR="007609C7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max. 1210 mm </w:t>
                            </w:r>
                          </w:p>
                          <w:p w14:paraId="4DAC2E19" w14:textId="77777777" w:rsidR="007609C7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1500 mm </w:t>
                            </w:r>
                          </w:p>
                          <w:p w14:paraId="617150B8" w14:textId="77777777" w:rsidR="0081003E" w:rsidRDefault="007609C7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</w:pPr>
                            <w:r>
                              <w:rPr>
                                <w:rStyle w:val="CharStyle3Exact"/>
                              </w:rPr>
                              <w:t>5 m3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8D9227"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26" type="#_x0000_t202" style="position:absolute;left:0;text-align:left;margin-left:203.9pt;margin-top:.75pt;width:122.25pt;height:69pt;z-index:-251657216;visibility:visible;mso-wrap-style:square;mso-width-percent:0;mso-height-percent:0;mso-wrap-distance-left:14.1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" filled="f" stroked="f">
                <v:textbox inset="0,0,0,0">
                  <w:txbxContent>
                    <w:p w14:paraId="5DB2A85C" w14:textId="77777777" w:rsidR="008F5CB0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1750 mm </w:t>
                      </w:r>
                    </w:p>
                    <w:p w14:paraId="29F1A99E" w14:textId="77777777" w:rsidR="007609C7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900 mm </w:t>
                      </w:r>
                    </w:p>
                    <w:p w14:paraId="3704C952" w14:textId="77777777" w:rsidR="007609C7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max. 1210 mm </w:t>
                      </w:r>
                    </w:p>
                    <w:p w14:paraId="4DAC2E19" w14:textId="77777777" w:rsidR="007609C7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1500 mm </w:t>
                      </w:r>
                    </w:p>
                    <w:p w14:paraId="617150B8" w14:textId="77777777" w:rsidR="0081003E" w:rsidRDefault="007609C7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</w:pPr>
                      <w:r>
                        <w:rPr>
                          <w:rStyle w:val="CharStyle3Exact"/>
                        </w:rPr>
                        <w:t>5 m3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Priemer max.</w:t>
      </w:r>
    </w:p>
    <w:p w14:paraId="75E2E35A" w14:textId="77777777" w:rsidR="008F5CB0" w:rsidRPr="00701EE8" w:rsidRDefault="008F5CB0" w:rsidP="008F5CB0">
      <w:pPr>
        <w:pStyle w:val="Style2"/>
        <w:shd w:val="clear" w:color="auto" w:fill="auto"/>
        <w:spacing w:before="0" w:after="0" w:line="240" w:lineRule="exact"/>
        <w:ind w:left="181"/>
        <w:rPr>
          <w:rFonts w:asciiTheme="minorHAnsi" w:hAnsiTheme="minorHAnsi" w:cstheme="minorHAnsi"/>
          <w:color w:val="000000"/>
          <w:sz w:val="22"/>
          <w:szCs w:val="22"/>
          <w:lang w:bidi="sk-SK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Výška nadzemnej časti 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šachty </w:t>
      </w:r>
    </w:p>
    <w:p w14:paraId="1C38F10E" w14:textId="77777777" w:rsidR="0081003E" w:rsidRPr="00701EE8" w:rsidRDefault="0081003E" w:rsidP="007609C7">
      <w:pPr>
        <w:pStyle w:val="Style2"/>
        <w:shd w:val="clear" w:color="auto" w:fill="auto"/>
        <w:spacing w:before="0" w:after="232" w:line="240" w:lineRule="exact"/>
        <w:ind w:left="180"/>
        <w:rPr>
          <w:rFonts w:asciiTheme="minorHAnsi" w:hAnsiTheme="minorHAnsi" w:cstheme="minorHAnsi"/>
          <w:color w:val="000000"/>
          <w:sz w:val="22"/>
          <w:szCs w:val="22"/>
          <w:lang w:bidi="sk-SK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Celková výška nadzemnej časti </w:t>
      </w:r>
      <w:r w:rsidR="007609C7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Hĺbka zapustenia pod terén </w:t>
      </w:r>
      <w:r w:rsidR="007609C7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Objemová kapacita:</w:t>
      </w:r>
    </w:p>
    <w:p w14:paraId="4F845537" w14:textId="77777777" w:rsidR="0081003E" w:rsidRPr="00701EE8" w:rsidRDefault="0081003E" w:rsidP="008F5CB0">
      <w:pPr>
        <w:pStyle w:val="Style4"/>
        <w:keepNext/>
        <w:keepLines/>
        <w:numPr>
          <w:ilvl w:val="1"/>
          <w:numId w:val="27"/>
        </w:numPr>
        <w:shd w:val="clear" w:color="auto" w:fill="auto"/>
        <w:tabs>
          <w:tab w:val="left" w:pos="450"/>
        </w:tabs>
        <w:spacing w:after="149"/>
        <w:rPr>
          <w:rFonts w:asciiTheme="minorHAnsi" w:hAnsiTheme="minorHAnsi" w:cstheme="minorHAnsi"/>
          <w:sz w:val="22"/>
          <w:szCs w:val="22"/>
        </w:rPr>
      </w:pPr>
      <w:bookmarkStart w:id="3" w:name="bookmark1"/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Polopodzemný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kontajner kruhový na zber triedeného odpadu PLASTY - objem 5m</w:t>
      </w:r>
      <w:r w:rsidR="007609C7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3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-11 ks</w:t>
      </w:r>
      <w:bookmarkEnd w:id="3"/>
    </w:p>
    <w:p w14:paraId="22C6027D" w14:textId="156846B0" w:rsidR="00D27647" w:rsidRPr="00701EE8" w:rsidRDefault="0081003E" w:rsidP="007609C7">
      <w:pPr>
        <w:pStyle w:val="Style2"/>
        <w:shd w:val="clear" w:color="auto" w:fill="auto"/>
        <w:spacing w:before="0" w:after="219" w:line="264" w:lineRule="exact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telo šachty vrátane kotviacich prvkov, zapustený min. 60% svojej výšky do zeme, nadzemná i podzemná časť šachty kruhového pôdorysu, podzemná kruhová kónická, bez nutnosti pevného spojenia so zemou, opláštenie nadzemnej časti </w:t>
      </w:r>
      <w:r w:rsidR="00A85C4A" w:rsidRPr="00701EE8">
        <w:rPr>
          <w:rFonts w:asciiTheme="minorHAnsi" w:hAnsiTheme="minorHAnsi" w:cstheme="minorHAnsi"/>
          <w:sz w:val="22"/>
          <w:szCs w:val="22"/>
        </w:rPr>
        <w:t xml:space="preserve">z farebne stáleho tepelne upraveného alebo tlakom impregnovaného dreva. Prípadná uchádzačom ponúkaná alternatíva musí vzhľadovo korešpondovať so severským drevom – odtieň </w:t>
      </w:r>
      <w:proofErr w:type="spellStart"/>
      <w:r w:rsidR="00A85C4A" w:rsidRPr="00701EE8">
        <w:rPr>
          <w:rFonts w:asciiTheme="minorHAnsi" w:hAnsiTheme="minorHAnsi" w:cstheme="minorHAnsi"/>
          <w:sz w:val="22"/>
          <w:szCs w:val="22"/>
        </w:rPr>
        <w:t>natural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val="en-US" w:eastAsia="en-US" w:bidi="en-US"/>
        </w:rPr>
        <w:t xml:space="preserve">,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hlavné veko šedá farba, vhadzovacie veko žltá farba, konštrukcia „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quicksystem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" s 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rýchlouoínaním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pomocou jednohákov</w:t>
      </w:r>
      <w:r w:rsidR="007609C7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ého systému, vrece s objemom 5m3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s 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rýchlouzáverom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a dvojitou poistkou proti nežiaducemu otvoreniu</w:t>
      </w:r>
      <w:r w:rsidR="00D27647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.</w:t>
      </w:r>
    </w:p>
    <w:p w14:paraId="215A3148" w14:textId="77777777" w:rsidR="0081003E" w:rsidRPr="00701EE8" w:rsidRDefault="00D27647" w:rsidP="00D27647">
      <w:pPr>
        <w:tabs>
          <w:tab w:val="left" w:pos="5100"/>
        </w:tabs>
        <w:rPr>
          <w:rFonts w:asciiTheme="minorHAnsi" w:hAnsiTheme="minorHAnsi" w:cstheme="minorHAnsi"/>
          <w:lang w:eastAsia="sk-SK"/>
        </w:rPr>
      </w:pPr>
      <w:r w:rsidRPr="00701EE8">
        <w:rPr>
          <w:rFonts w:asciiTheme="minorHAnsi" w:hAnsiTheme="minorHAnsi" w:cstheme="minorHAnsi"/>
          <w:lang w:eastAsia="sk-SK"/>
        </w:rPr>
        <w:tab/>
      </w:r>
    </w:p>
    <w:p w14:paraId="1C214FA8" w14:textId="77777777" w:rsidR="0081003E" w:rsidRPr="00701EE8" w:rsidRDefault="0081003E" w:rsidP="0081003E">
      <w:pPr>
        <w:pStyle w:val="Style2"/>
        <w:shd w:val="clear" w:color="auto" w:fill="auto"/>
        <w:spacing w:before="0" w:after="0" w:line="240" w:lineRule="exact"/>
        <w:ind w:left="180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86055" distR="63500" simplePos="0" relativeHeight="251660288" behindDoc="1" locked="0" layoutInCell="1" allowOverlap="1" wp14:anchorId="7D192E38" wp14:editId="4A0F10BB">
                <wp:simplePos x="0" y="0"/>
                <wp:positionH relativeFrom="margin">
                  <wp:posOffset>2770505</wp:posOffset>
                </wp:positionH>
                <wp:positionV relativeFrom="paragraph">
                  <wp:posOffset>3175</wp:posOffset>
                </wp:positionV>
                <wp:extent cx="2266950" cy="857250"/>
                <wp:effectExtent l="0" t="0" r="0" b="0"/>
                <wp:wrapSquare wrapText="left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DAD8C" w14:textId="77777777" w:rsidR="00D27647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1750 mm </w:t>
                            </w:r>
                          </w:p>
                          <w:p w14:paraId="2EB7AB14" w14:textId="77777777" w:rsidR="00124CBB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900 mm </w:t>
                            </w:r>
                          </w:p>
                          <w:p w14:paraId="572AE239" w14:textId="77777777" w:rsidR="00124CBB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max. 1210 mm </w:t>
                            </w:r>
                          </w:p>
                          <w:p w14:paraId="23359B3F" w14:textId="77777777" w:rsidR="00124CBB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1500 mm </w:t>
                            </w:r>
                          </w:p>
                          <w:p w14:paraId="5A918100" w14:textId="77777777" w:rsidR="0081003E" w:rsidRDefault="00124CBB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</w:pPr>
                            <w:r>
                              <w:rPr>
                                <w:rStyle w:val="CharStyle3Exact"/>
                              </w:rPr>
                              <w:t>5 m3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92E38" id="Textové pole 9" o:spid="_x0000_s1027" type="#_x0000_t202" style="position:absolute;left:0;text-align:left;margin-left:218.15pt;margin-top:.25pt;width:178.5pt;height:67.5pt;z-index:-251656192;visibility:visible;mso-wrap-style:square;mso-width-percent:0;mso-height-percent:0;mso-wrap-distance-left:14.6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" filled="f" stroked="f">
                <v:textbox inset="0,0,0,0">
                  <w:txbxContent>
                    <w:p w14:paraId="53BDAD8C" w14:textId="77777777" w:rsidR="00D27647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1750 mm </w:t>
                      </w:r>
                    </w:p>
                    <w:p w14:paraId="2EB7AB14" w14:textId="77777777" w:rsidR="00124CBB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900 mm </w:t>
                      </w:r>
                    </w:p>
                    <w:p w14:paraId="572AE239" w14:textId="77777777" w:rsidR="00124CBB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max. 1210 mm </w:t>
                      </w:r>
                    </w:p>
                    <w:p w14:paraId="23359B3F" w14:textId="77777777" w:rsidR="00124CBB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1500 mm </w:t>
                      </w:r>
                    </w:p>
                    <w:p w14:paraId="5A918100" w14:textId="77777777" w:rsidR="0081003E" w:rsidRDefault="00124CBB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</w:pPr>
                      <w:r>
                        <w:rPr>
                          <w:rStyle w:val="CharStyle3Exact"/>
                        </w:rPr>
                        <w:t>5 m3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Priemer max.</w:t>
      </w:r>
    </w:p>
    <w:p w14:paraId="44F991DC" w14:textId="77777777" w:rsidR="0081003E" w:rsidRPr="00701EE8" w:rsidRDefault="0081003E" w:rsidP="0081003E">
      <w:pPr>
        <w:pStyle w:val="Style2"/>
        <w:shd w:val="clear" w:color="auto" w:fill="auto"/>
        <w:spacing w:before="0" w:after="232" w:line="240" w:lineRule="exact"/>
        <w:ind w:left="180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Výška nadzemnej časti šachty </w:t>
      </w:r>
      <w:r w:rsidR="00D27647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Celková výška nadzemnej časti </w:t>
      </w:r>
      <w:r w:rsidR="00D27647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Hĺbka zapustenia pod terén </w:t>
      </w:r>
      <w:r w:rsidR="00D27647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Objemová kapacita:</w:t>
      </w:r>
    </w:p>
    <w:p w14:paraId="355D76BF" w14:textId="77777777" w:rsidR="0081003E" w:rsidRPr="00701EE8" w:rsidRDefault="0081003E" w:rsidP="00124CBB">
      <w:pPr>
        <w:pStyle w:val="Style4"/>
        <w:keepNext/>
        <w:keepLines/>
        <w:numPr>
          <w:ilvl w:val="1"/>
          <w:numId w:val="27"/>
        </w:numPr>
        <w:shd w:val="clear" w:color="auto" w:fill="auto"/>
        <w:tabs>
          <w:tab w:val="left" w:pos="450"/>
        </w:tabs>
        <w:spacing w:after="149"/>
        <w:rPr>
          <w:rFonts w:asciiTheme="minorHAnsi" w:hAnsiTheme="minorHAnsi" w:cstheme="minorHAnsi"/>
          <w:sz w:val="22"/>
          <w:szCs w:val="22"/>
        </w:rPr>
      </w:pPr>
      <w:bookmarkStart w:id="4" w:name="bookmark2"/>
      <w:proofErr w:type="spellStart"/>
      <w:r w:rsidRPr="00701EE8">
        <w:rPr>
          <w:rStyle w:val="CharStyle7"/>
          <w:rFonts w:asciiTheme="minorHAnsi" w:hAnsiTheme="minorHAnsi" w:cstheme="minorHAnsi"/>
          <w:b/>
          <w:sz w:val="22"/>
          <w:szCs w:val="22"/>
        </w:rPr>
        <w:t>Polopodzemný</w:t>
      </w:r>
      <w:proofErr w:type="spellEnd"/>
      <w:r w:rsidRPr="00701EE8">
        <w:rPr>
          <w:rStyle w:val="CharStyle7"/>
          <w:rFonts w:asciiTheme="minorHAnsi" w:hAnsiTheme="minorHAnsi" w:cstheme="minorHAnsi"/>
          <w:b/>
          <w:sz w:val="22"/>
          <w:szCs w:val="22"/>
        </w:rPr>
        <w:t xml:space="preserve"> kontajner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kruhový</w:t>
      </w:r>
      <w:r w:rsidRPr="00701EE8">
        <w:rPr>
          <w:rFonts w:asciiTheme="minorHAnsi" w:hAnsiTheme="minorHAnsi" w:cstheme="minorHAnsi"/>
          <w:b w:val="0"/>
          <w:color w:val="000000"/>
          <w:sz w:val="22"/>
          <w:szCs w:val="22"/>
          <w:lang w:bidi="sk-SK"/>
        </w:rPr>
        <w:t xml:space="preserve"> </w:t>
      </w:r>
      <w:r w:rsidRPr="00701EE8">
        <w:rPr>
          <w:rStyle w:val="CharStyle7"/>
          <w:rFonts w:asciiTheme="minorHAnsi" w:hAnsiTheme="minorHAnsi" w:cstheme="minorHAnsi"/>
          <w:b/>
          <w:sz w:val="22"/>
          <w:szCs w:val="22"/>
        </w:rPr>
        <w:t xml:space="preserve">na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zber triedeného odpadu PAPIER - objem 5m</w:t>
      </w:r>
      <w:r w:rsidR="00124CBB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3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-11 ks</w:t>
      </w:r>
      <w:bookmarkEnd w:id="4"/>
    </w:p>
    <w:p w14:paraId="5DA13E59" w14:textId="4990D279" w:rsidR="0081003E" w:rsidRPr="00701EE8" w:rsidRDefault="0081003E" w:rsidP="00124CBB">
      <w:pPr>
        <w:pStyle w:val="Style2"/>
        <w:shd w:val="clear" w:color="auto" w:fill="auto"/>
        <w:spacing w:before="0" w:after="215" w:line="264" w:lineRule="exact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telo šachty vrátane kotviacich prvkov, zapustený min. 60% svojej výšky do zeme, nadzemná i podzemná časť šachty kruhového pôdorysu, podzemná kruhová kónická, bez nutnosti pevného spojenia so zemou, opláštenie nadzemnej časti </w:t>
      </w:r>
      <w:r w:rsidR="00A85C4A" w:rsidRPr="00701EE8">
        <w:rPr>
          <w:rFonts w:asciiTheme="minorHAnsi" w:hAnsiTheme="minorHAnsi" w:cstheme="minorHAnsi"/>
          <w:sz w:val="22"/>
          <w:szCs w:val="22"/>
        </w:rPr>
        <w:t xml:space="preserve">z farebne stáleho tepelne upraveného alebo tlakom impregnovaného dreva. Prípadná uchádzačom ponúkaná alternatíva musí vzhľadovo korešpondovať so severským drevom – odtieň </w:t>
      </w:r>
      <w:proofErr w:type="spellStart"/>
      <w:r w:rsidR="00A85C4A" w:rsidRPr="00701EE8">
        <w:rPr>
          <w:rFonts w:asciiTheme="minorHAnsi" w:hAnsiTheme="minorHAnsi" w:cstheme="minorHAnsi"/>
          <w:sz w:val="22"/>
          <w:szCs w:val="22"/>
        </w:rPr>
        <w:t>natural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val="en-US" w:eastAsia="en-US" w:bidi="en-US"/>
        </w:rPr>
        <w:t xml:space="preserve">,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hlavné veko šedá farba, vhadzovacie veko modrá farba, konštrukcia „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quicksystem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" s rýchloupínaním pomocou jednohákov</w:t>
      </w:r>
      <w:r w:rsidR="00124CBB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ého systému, vrece s objemom 5m3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s 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rýchlouzáverom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a dvojitou poistkou proti nežiaducemu otvoreniu.</w:t>
      </w:r>
    </w:p>
    <w:p w14:paraId="0DE1C8AF" w14:textId="77777777" w:rsidR="0081003E" w:rsidRPr="00701EE8" w:rsidRDefault="0081003E" w:rsidP="0081003E">
      <w:pPr>
        <w:pStyle w:val="Style2"/>
        <w:shd w:val="clear" w:color="auto" w:fill="auto"/>
        <w:spacing w:before="0" w:after="0" w:line="245" w:lineRule="exact"/>
        <w:ind w:left="180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89230" distR="63500" simplePos="0" relativeHeight="251661312" behindDoc="1" locked="0" layoutInCell="1" allowOverlap="1" wp14:anchorId="3F01AF79" wp14:editId="3EB5911F">
                <wp:simplePos x="0" y="0"/>
                <wp:positionH relativeFrom="margin">
                  <wp:posOffset>2818130</wp:posOffset>
                </wp:positionH>
                <wp:positionV relativeFrom="paragraph">
                  <wp:posOffset>6350</wp:posOffset>
                </wp:positionV>
                <wp:extent cx="2009775" cy="885825"/>
                <wp:effectExtent l="0" t="0" r="9525" b="9525"/>
                <wp:wrapSquare wrapText="left"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611FF" w14:textId="77777777" w:rsidR="00F3053A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1750 mm </w:t>
                            </w:r>
                          </w:p>
                          <w:p w14:paraId="070D2953" w14:textId="77777777" w:rsidR="00F3053A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900 mm </w:t>
                            </w:r>
                          </w:p>
                          <w:p w14:paraId="1EF705C8" w14:textId="77777777" w:rsidR="00F3053A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max. 1210 mm </w:t>
                            </w:r>
                          </w:p>
                          <w:p w14:paraId="05A59F14" w14:textId="77777777" w:rsidR="00F3053A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1500 mm </w:t>
                            </w:r>
                          </w:p>
                          <w:p w14:paraId="3DD47870" w14:textId="77777777" w:rsidR="0081003E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</w:pPr>
                            <w:r>
                              <w:rPr>
                                <w:rStyle w:val="CharStyle3Exact"/>
                              </w:rPr>
                              <w:t>5 m</w:t>
                            </w:r>
                            <w:r w:rsidR="00F3053A">
                              <w:rPr>
                                <w:rStyle w:val="CharStyle3Exac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1AF79" id="Textové pole 8" o:spid="_x0000_s1028" type="#_x0000_t202" style="position:absolute;left:0;text-align:left;margin-left:221.9pt;margin-top:.5pt;width:158.25pt;height:69.75pt;z-index:-251655168;visibility:visible;mso-wrap-style:square;mso-width-percent:0;mso-height-percent:0;mso-wrap-distance-left:14.9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" filled="f" stroked="f">
                <v:textbox inset="0,0,0,0">
                  <w:txbxContent>
                    <w:p w14:paraId="1DA611FF" w14:textId="77777777" w:rsidR="00F3053A" w:rsidRDefault="0081003E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1750 mm </w:t>
                      </w:r>
                    </w:p>
                    <w:p w14:paraId="070D2953" w14:textId="77777777" w:rsidR="00F3053A" w:rsidRDefault="0081003E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900 mm </w:t>
                      </w:r>
                    </w:p>
                    <w:p w14:paraId="1EF705C8" w14:textId="77777777" w:rsidR="00F3053A" w:rsidRDefault="0081003E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max. 1210 mm </w:t>
                      </w:r>
                    </w:p>
                    <w:p w14:paraId="05A59F14" w14:textId="77777777" w:rsidR="00F3053A" w:rsidRDefault="0081003E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1500 mm </w:t>
                      </w:r>
                    </w:p>
                    <w:p w14:paraId="3DD47870" w14:textId="77777777" w:rsidR="0081003E" w:rsidRDefault="0081003E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</w:pPr>
                      <w:r>
                        <w:rPr>
                          <w:rStyle w:val="CharStyle3Exact"/>
                        </w:rPr>
                        <w:t>5 m</w:t>
                      </w:r>
                      <w:r w:rsidR="00F3053A">
                        <w:rPr>
                          <w:rStyle w:val="CharStyle3Exact"/>
                        </w:rPr>
                        <w:t>3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Priemer max.</w:t>
      </w:r>
    </w:p>
    <w:p w14:paraId="29DC87B7" w14:textId="77777777" w:rsidR="0081003E" w:rsidRPr="00701EE8" w:rsidRDefault="0081003E" w:rsidP="00F3053A">
      <w:pPr>
        <w:pStyle w:val="Style2"/>
        <w:shd w:val="clear" w:color="auto" w:fill="auto"/>
        <w:spacing w:before="0" w:after="476" w:line="245" w:lineRule="exact"/>
        <w:ind w:left="180"/>
        <w:rPr>
          <w:rFonts w:asciiTheme="minorHAnsi" w:hAnsiTheme="minorHAnsi" w:cstheme="minorHAnsi"/>
          <w:color w:val="000000"/>
          <w:sz w:val="22"/>
          <w:szCs w:val="22"/>
          <w:lang w:bidi="sk-SK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Výška nadzemnej časti šachty </w:t>
      </w:r>
      <w:r w:rsidR="00F3053A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Celková výška nadzemnej časti </w:t>
      </w:r>
      <w:r w:rsidR="00F3053A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Hĺbka zapustenia pod terén </w:t>
      </w:r>
      <w:r w:rsidR="00F3053A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Objemová kapacita:</w:t>
      </w:r>
    </w:p>
    <w:p w14:paraId="0C4F3C6B" w14:textId="77777777" w:rsidR="0081003E" w:rsidRPr="00701EE8" w:rsidRDefault="0081003E" w:rsidP="007B66AE">
      <w:pPr>
        <w:pStyle w:val="Style4"/>
        <w:keepNext/>
        <w:keepLines/>
        <w:numPr>
          <w:ilvl w:val="1"/>
          <w:numId w:val="27"/>
        </w:numPr>
        <w:shd w:val="clear" w:color="auto" w:fill="auto"/>
        <w:tabs>
          <w:tab w:val="left" w:pos="284"/>
        </w:tabs>
        <w:spacing w:after="149"/>
        <w:rPr>
          <w:rFonts w:asciiTheme="minorHAnsi" w:hAnsiTheme="minorHAnsi" w:cstheme="minorHAnsi"/>
          <w:sz w:val="22"/>
          <w:szCs w:val="22"/>
        </w:rPr>
      </w:pPr>
      <w:bookmarkStart w:id="5" w:name="bookmark3"/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Polopodzemný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kontajner kru</w:t>
      </w:r>
      <w:r w:rsidR="007B66A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hový na zber triedeného odpadu S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KLO - objem 3m</w:t>
      </w:r>
      <w:r w:rsidR="00972CAD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3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-11 ks</w:t>
      </w:r>
      <w:bookmarkEnd w:id="5"/>
    </w:p>
    <w:p w14:paraId="56CD8C8B" w14:textId="6AC970A4" w:rsidR="0081003E" w:rsidRPr="00701EE8" w:rsidRDefault="0081003E" w:rsidP="00A85C4A">
      <w:pPr>
        <w:pStyle w:val="Style2"/>
        <w:shd w:val="clear" w:color="auto" w:fill="auto"/>
        <w:spacing w:before="0" w:after="215" w:line="264" w:lineRule="exact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telo šachty vrátane kotviacich prvkov, zapustený min. 60% svojej výšky do zeme, nadzemná i podzemná časť šachty kruhového pôdorysu, podzemná kruhová kónická, bez nutnosti pevného spojenia so zemou, opláštenie nadzemnej časti </w:t>
      </w:r>
      <w:r w:rsidR="00A85C4A" w:rsidRPr="00701EE8">
        <w:rPr>
          <w:rFonts w:asciiTheme="minorHAnsi" w:hAnsiTheme="minorHAnsi" w:cstheme="minorHAnsi"/>
          <w:sz w:val="22"/>
          <w:szCs w:val="22"/>
        </w:rPr>
        <w:t xml:space="preserve">z farebne stáleho tepelne upraveného alebo tlakom impregnovaného dreva. Prípadná uchádzačom ponúkaná alternatíva musí vzhľadovo korešpondovať so severským drevom – odtieň </w:t>
      </w:r>
      <w:proofErr w:type="spellStart"/>
      <w:r w:rsidR="00A85C4A" w:rsidRPr="00701EE8">
        <w:rPr>
          <w:rFonts w:asciiTheme="minorHAnsi" w:hAnsiTheme="minorHAnsi" w:cstheme="minorHAnsi"/>
          <w:sz w:val="22"/>
          <w:szCs w:val="22"/>
        </w:rPr>
        <w:t>natural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val="en-US" w:eastAsia="en-US" w:bidi="en-US"/>
        </w:rPr>
        <w:t xml:space="preserve">,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hlavné veko šedá farba, vhadzovacie veko</w:t>
      </w:r>
      <w:r w:rsidR="007B66A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zelená farba, ko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nštrukcia „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quicksystem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" s rýchloupínaním pomocou jednohákov</w:t>
      </w:r>
      <w:r w:rsidR="00972CAD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ého systému, vrece s objemom 3m3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s 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rýchlouzáverom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a dvojitou poistkou proti nežiaducemu otvoreniu.</w:t>
      </w:r>
    </w:p>
    <w:p w14:paraId="269588C3" w14:textId="77777777" w:rsidR="0081003E" w:rsidRPr="00701EE8" w:rsidRDefault="0081003E" w:rsidP="00A85C4A">
      <w:pPr>
        <w:pStyle w:val="Style2"/>
        <w:shd w:val="clear" w:color="auto" w:fill="auto"/>
        <w:spacing w:before="0" w:after="0" w:line="245" w:lineRule="exact"/>
        <w:ind w:left="142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82880" distR="63500" simplePos="0" relativeHeight="251662336" behindDoc="1" locked="0" layoutInCell="1" allowOverlap="1" wp14:anchorId="568D15C5" wp14:editId="7D8919A7">
                <wp:simplePos x="0" y="0"/>
                <wp:positionH relativeFrom="margin">
                  <wp:posOffset>2837180</wp:posOffset>
                </wp:positionH>
                <wp:positionV relativeFrom="paragraph">
                  <wp:posOffset>9525</wp:posOffset>
                </wp:positionV>
                <wp:extent cx="1657350" cy="809625"/>
                <wp:effectExtent l="0" t="0" r="0" b="9525"/>
                <wp:wrapSquare wrapText="left"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3B291E" w14:textId="77777777" w:rsidR="00972CAD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>max. 1350 mm</w:t>
                            </w:r>
                          </w:p>
                          <w:p w14:paraId="71A53F9C" w14:textId="77777777" w:rsidR="00972CAD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900 mm </w:t>
                            </w:r>
                          </w:p>
                          <w:p w14:paraId="6B862A19" w14:textId="77777777" w:rsidR="00972CAD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max. 1210 mm </w:t>
                            </w:r>
                          </w:p>
                          <w:p w14:paraId="1509E69D" w14:textId="77777777" w:rsidR="00972CAD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1500 mm </w:t>
                            </w:r>
                          </w:p>
                          <w:p w14:paraId="37E0CD4F" w14:textId="77777777" w:rsidR="0081003E" w:rsidRDefault="00972CAD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</w:pPr>
                            <w:r>
                              <w:rPr>
                                <w:rStyle w:val="CharStyle3Exact"/>
                              </w:rPr>
                              <w:t>3 m3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D15C5" id="Textové pole 7" o:spid="_x0000_s1029" type="#_x0000_t202" style="position:absolute;left:0;text-align:left;margin-left:223.4pt;margin-top:.75pt;width:130.5pt;height:63.75pt;z-index:-251654144;visibility:visible;mso-wrap-style:square;mso-width-percent:0;mso-height-percent:0;mso-wrap-distance-left:14.4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" filled="f" stroked="f">
                <v:textbox inset="0,0,0,0">
                  <w:txbxContent>
                    <w:p w14:paraId="4D3B291E" w14:textId="77777777" w:rsidR="00972CAD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>max. 1350 mm</w:t>
                      </w:r>
                    </w:p>
                    <w:p w14:paraId="71A53F9C" w14:textId="77777777" w:rsidR="00972CAD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900 mm </w:t>
                      </w:r>
                    </w:p>
                    <w:p w14:paraId="6B862A19" w14:textId="77777777" w:rsidR="00972CAD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max. 1210 mm </w:t>
                      </w:r>
                    </w:p>
                    <w:p w14:paraId="1509E69D" w14:textId="77777777" w:rsidR="00972CAD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1500 mm </w:t>
                      </w:r>
                    </w:p>
                    <w:p w14:paraId="37E0CD4F" w14:textId="77777777" w:rsidR="0081003E" w:rsidRDefault="00972CAD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</w:pPr>
                      <w:r>
                        <w:rPr>
                          <w:rStyle w:val="CharStyle3Exact"/>
                        </w:rPr>
                        <w:t>3 m3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Priemer</w:t>
      </w:r>
    </w:p>
    <w:p w14:paraId="51AC79A1" w14:textId="77777777" w:rsidR="0081003E" w:rsidRPr="00701EE8" w:rsidRDefault="00972CAD" w:rsidP="00A85C4A">
      <w:pPr>
        <w:pStyle w:val="Style2"/>
        <w:shd w:val="clear" w:color="auto" w:fill="auto"/>
        <w:spacing w:before="0" w:after="0" w:line="245" w:lineRule="exact"/>
        <w:ind w:left="142"/>
        <w:rPr>
          <w:rFonts w:asciiTheme="minorHAnsi" w:hAnsiTheme="minorHAnsi" w:cstheme="minorHAnsi"/>
          <w:color w:val="000000"/>
          <w:sz w:val="22"/>
          <w:szCs w:val="22"/>
          <w:lang w:bidi="sk-SK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Výška 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nadzemnej časti šachty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Celková výška nadzemnej časti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Hĺbka zapustenia pod terén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Objemová kapacita:</w:t>
      </w:r>
    </w:p>
    <w:p w14:paraId="60C2F8B1" w14:textId="77777777" w:rsidR="00972CAD" w:rsidRPr="00701EE8" w:rsidRDefault="00972CAD" w:rsidP="0081003E">
      <w:pPr>
        <w:pStyle w:val="Style2"/>
        <w:shd w:val="clear" w:color="auto" w:fill="auto"/>
        <w:spacing w:before="0" w:after="0" w:line="245" w:lineRule="exact"/>
        <w:rPr>
          <w:rFonts w:asciiTheme="minorHAnsi" w:hAnsiTheme="minorHAnsi" w:cstheme="minorHAnsi"/>
          <w:sz w:val="22"/>
          <w:szCs w:val="22"/>
        </w:rPr>
      </w:pPr>
    </w:p>
    <w:p w14:paraId="32CB8B06" w14:textId="77777777" w:rsidR="00972CAD" w:rsidRPr="00701EE8" w:rsidRDefault="00972CAD" w:rsidP="0081003E">
      <w:pPr>
        <w:pStyle w:val="Style2"/>
        <w:shd w:val="clear" w:color="auto" w:fill="auto"/>
        <w:spacing w:before="0" w:after="0" w:line="245" w:lineRule="exact"/>
        <w:rPr>
          <w:rFonts w:asciiTheme="minorHAnsi" w:hAnsiTheme="minorHAnsi" w:cstheme="minorHAnsi"/>
          <w:sz w:val="22"/>
          <w:szCs w:val="22"/>
        </w:rPr>
      </w:pPr>
    </w:p>
    <w:p w14:paraId="45A12E29" w14:textId="77777777" w:rsidR="0081003E" w:rsidRPr="00701EE8" w:rsidRDefault="0081003E" w:rsidP="007B66AE">
      <w:pPr>
        <w:pStyle w:val="Style4"/>
        <w:keepNext/>
        <w:keepLines/>
        <w:numPr>
          <w:ilvl w:val="1"/>
          <w:numId w:val="27"/>
        </w:numPr>
        <w:shd w:val="clear" w:color="auto" w:fill="auto"/>
        <w:tabs>
          <w:tab w:val="left" w:pos="454"/>
        </w:tabs>
        <w:spacing w:after="208"/>
        <w:rPr>
          <w:rFonts w:asciiTheme="minorHAnsi" w:hAnsiTheme="minorHAnsi" w:cstheme="minorHAnsi"/>
          <w:sz w:val="22"/>
          <w:szCs w:val="22"/>
        </w:rPr>
      </w:pPr>
      <w:bookmarkStart w:id="6" w:name="bookmark4"/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Polopodzemný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kontajner štvorcový na zber komunálneho odpadu - objem 5m</w:t>
      </w:r>
      <w:r w:rsidR="007B66A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3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- 9 ks</w:t>
      </w:r>
      <w:bookmarkEnd w:id="6"/>
    </w:p>
    <w:p w14:paraId="5374B196" w14:textId="251E2E0E" w:rsidR="0081003E" w:rsidRPr="00701EE8" w:rsidRDefault="0081003E" w:rsidP="00EE0073">
      <w:pPr>
        <w:pStyle w:val="Style2"/>
        <w:shd w:val="clear" w:color="auto" w:fill="auto"/>
        <w:spacing w:before="0" w:after="240" w:line="240" w:lineRule="exact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telo šachty vrátane kotviacich prvkov, zapustený min. 60% svojej výšky do zeme, nadzemná časť šachty štvorcového pôdorysu, podzemná kruhová kónická, bez nutnosti pevného spojenia so zemou, s možnosťou spojenia s inou šachtou a vytvorenia zostavy, opláštenie pohľadovej nadzemnej časti </w:t>
      </w:r>
      <w:r w:rsidR="00EE0073" w:rsidRPr="00701EE8">
        <w:rPr>
          <w:rFonts w:asciiTheme="minorHAnsi" w:hAnsiTheme="minorHAnsi" w:cstheme="minorHAnsi"/>
          <w:sz w:val="22"/>
          <w:szCs w:val="22"/>
        </w:rPr>
        <w:t xml:space="preserve">z farebne stáleho tepelne upraveného alebo tlakom impregnovaného dreva. Prípadná uchádzačom ponúkaná alternatíva musí vzhľadovo korešpondovať so severským drevom – odtieň </w:t>
      </w:r>
      <w:proofErr w:type="spellStart"/>
      <w:r w:rsidR="00EE0073" w:rsidRPr="00701EE8">
        <w:rPr>
          <w:rFonts w:asciiTheme="minorHAnsi" w:hAnsiTheme="minorHAnsi" w:cstheme="minorHAnsi"/>
          <w:sz w:val="22"/>
          <w:szCs w:val="22"/>
        </w:rPr>
        <w:t>natural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val="en-US" w:eastAsia="en-US" w:bidi="en-US"/>
        </w:rPr>
        <w:t xml:space="preserve">,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hlavné a vhadzovacie veko šedá farba, konštrukcia „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quicksystem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" s rýchloupínaním pomocou jednohákov</w:t>
      </w:r>
      <w:r w:rsidR="007B66A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ého systému, vrece s objemom 5m3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s 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rýchlouzáverom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a dvojitou poistkou proti nežiaducemu otvoreniu.</w:t>
      </w:r>
    </w:p>
    <w:p w14:paraId="3ECDA767" w14:textId="77777777" w:rsidR="0081003E" w:rsidRPr="00701EE8" w:rsidRDefault="0081003E" w:rsidP="0081003E">
      <w:pPr>
        <w:pStyle w:val="Style2"/>
        <w:shd w:val="clear" w:color="auto" w:fill="auto"/>
        <w:spacing w:before="0" w:after="0" w:line="240" w:lineRule="exact"/>
        <w:ind w:firstLine="180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82880" distR="63500" simplePos="0" relativeHeight="251663360" behindDoc="1" locked="0" layoutInCell="1" allowOverlap="1" wp14:anchorId="08C921BD" wp14:editId="272014AC">
                <wp:simplePos x="0" y="0"/>
                <wp:positionH relativeFrom="margin">
                  <wp:posOffset>3082290</wp:posOffset>
                </wp:positionH>
                <wp:positionV relativeFrom="paragraph">
                  <wp:posOffset>4445</wp:posOffset>
                </wp:positionV>
                <wp:extent cx="1238250" cy="800100"/>
                <wp:effectExtent l="0" t="0" r="0" b="0"/>
                <wp:wrapSquare wrapText="left"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B22BBB" w14:textId="77777777" w:rsidR="007B66AE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max. 1650x1650 mm 900 mm </w:t>
                            </w:r>
                          </w:p>
                          <w:p w14:paraId="45448B23" w14:textId="77777777" w:rsidR="007B66AE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max. 1210 mm </w:t>
                            </w:r>
                          </w:p>
                          <w:p w14:paraId="719A8E43" w14:textId="77777777" w:rsidR="007B66AE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1600 mm </w:t>
                            </w:r>
                          </w:p>
                          <w:p w14:paraId="5150844B" w14:textId="77777777" w:rsidR="0081003E" w:rsidRDefault="007B66A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</w:pPr>
                            <w:r>
                              <w:rPr>
                                <w:rStyle w:val="CharStyle3Exact"/>
                              </w:rPr>
                              <w:t>5 m3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921BD" id="Textové pole 6" o:spid="_x0000_s1030" type="#_x0000_t202" style="position:absolute;left:0;text-align:left;margin-left:242.7pt;margin-top:.35pt;width:97.5pt;height:63pt;z-index:-251653120;visibility:visible;mso-wrap-style:square;mso-width-percent:0;mso-height-percent:0;mso-wrap-distance-left:14.4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" filled="f" stroked="f">
                <v:textbox inset="0,0,0,0">
                  <w:txbxContent>
                    <w:p w14:paraId="63B22BBB" w14:textId="77777777" w:rsidR="007B66AE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max. 1650x1650 mm 900 mm </w:t>
                      </w:r>
                    </w:p>
                    <w:p w14:paraId="45448B23" w14:textId="77777777" w:rsidR="007B66AE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max. 1210 mm </w:t>
                      </w:r>
                    </w:p>
                    <w:p w14:paraId="719A8E43" w14:textId="77777777" w:rsidR="007B66AE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1600 mm </w:t>
                      </w:r>
                    </w:p>
                    <w:p w14:paraId="5150844B" w14:textId="77777777" w:rsidR="0081003E" w:rsidRDefault="007B66A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</w:pPr>
                      <w:r>
                        <w:rPr>
                          <w:rStyle w:val="CharStyle3Exact"/>
                        </w:rPr>
                        <w:t>5 m3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Rozmery</w:t>
      </w:r>
    </w:p>
    <w:p w14:paraId="729BE113" w14:textId="77777777" w:rsidR="0081003E" w:rsidRPr="00701EE8" w:rsidRDefault="0081003E" w:rsidP="007B66AE">
      <w:pPr>
        <w:pStyle w:val="Style2"/>
        <w:shd w:val="clear" w:color="auto" w:fill="auto"/>
        <w:spacing w:before="0" w:after="472" w:line="240" w:lineRule="exact"/>
        <w:ind w:left="180"/>
        <w:rPr>
          <w:rFonts w:asciiTheme="minorHAnsi" w:hAnsiTheme="minorHAnsi" w:cstheme="minorHAnsi"/>
          <w:color w:val="000000"/>
          <w:sz w:val="22"/>
          <w:szCs w:val="22"/>
          <w:lang w:bidi="sk-SK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Výška nadzemnej časti šachty </w:t>
      </w:r>
      <w:r w:rsidR="007B66A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Celková výška nadzemnej časti </w:t>
      </w:r>
      <w:r w:rsidR="007B66A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HÍbka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zapustenia pod terén </w:t>
      </w:r>
      <w:r w:rsidR="007B66A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  <w:t>Objemová kapacita</w:t>
      </w:r>
    </w:p>
    <w:p w14:paraId="61167AC1" w14:textId="01BCEB27" w:rsidR="0081003E" w:rsidRPr="00701EE8" w:rsidRDefault="0081003E" w:rsidP="005D50C8">
      <w:pPr>
        <w:pStyle w:val="Style4"/>
        <w:keepNext/>
        <w:keepLines/>
        <w:numPr>
          <w:ilvl w:val="1"/>
          <w:numId w:val="27"/>
        </w:numPr>
        <w:shd w:val="clear" w:color="auto" w:fill="auto"/>
        <w:tabs>
          <w:tab w:val="left" w:pos="454"/>
        </w:tabs>
        <w:spacing w:after="189"/>
        <w:rPr>
          <w:rFonts w:asciiTheme="minorHAnsi" w:hAnsiTheme="minorHAnsi" w:cstheme="minorHAnsi"/>
          <w:sz w:val="22"/>
          <w:szCs w:val="22"/>
        </w:rPr>
      </w:pPr>
      <w:bookmarkStart w:id="7" w:name="bookmark5"/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Polopodzemný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kontajner štvorcový na zber triedeného odpadu PLASTY - objem 5m</w:t>
      </w:r>
      <w:r w:rsidR="005D50C8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3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- 7 ks</w:t>
      </w:r>
      <w:bookmarkEnd w:id="7"/>
    </w:p>
    <w:p w14:paraId="36702AD6" w14:textId="652CC989" w:rsidR="0081003E" w:rsidRPr="00701EE8" w:rsidRDefault="005D50C8" w:rsidP="00EE0073">
      <w:pPr>
        <w:pStyle w:val="Style2"/>
        <w:shd w:val="clear" w:color="auto" w:fill="auto"/>
        <w:spacing w:before="0" w:after="175" w:line="264" w:lineRule="exact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tel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o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šach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ty vrátane kotviacich prvkov, zapustený min. 60% svojej výšky do zeme, nadzemná časť šachty štvorcového pôdorysu, podzemná kruhová kónická, bez nutnosti pevného spojenia so zemou, s možnosťou spojenia s inou šachtou a vytvorenia zostavy, opláštenie pohľadovej nadzemnej časti </w:t>
      </w:r>
      <w:r w:rsidR="00EE0073" w:rsidRPr="00701EE8">
        <w:rPr>
          <w:rFonts w:asciiTheme="minorHAnsi" w:hAnsiTheme="minorHAnsi" w:cstheme="minorHAnsi"/>
          <w:sz w:val="22"/>
          <w:szCs w:val="22"/>
        </w:rPr>
        <w:t xml:space="preserve">z farebne stáleho tepelne upraveného alebo tlakom impregnovaného dreva. Prípadná uchádzačom ponúkaná alternatíva musí vzhľadovo korešpondovať so severským drevom – odtieň </w:t>
      </w:r>
      <w:proofErr w:type="spellStart"/>
      <w:r w:rsidR="00EE0073" w:rsidRPr="00701EE8">
        <w:rPr>
          <w:rFonts w:asciiTheme="minorHAnsi" w:hAnsiTheme="minorHAnsi" w:cstheme="minorHAnsi"/>
          <w:sz w:val="22"/>
          <w:szCs w:val="22"/>
        </w:rPr>
        <w:t>natural</w:t>
      </w:r>
      <w:proofErr w:type="spellEnd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val="en-US" w:eastAsia="en-US" w:bidi="en-US"/>
        </w:rPr>
        <w:t xml:space="preserve">, </w:t>
      </w:r>
      <w:r w:rsidR="001A3EC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hlavná veko šedá farba, vhad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zovacie veko žltá farba, konštrukcia „</w:t>
      </w:r>
      <w:proofErr w:type="spellStart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quicksystem</w:t>
      </w:r>
      <w:proofErr w:type="spellEnd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" s rýchloupínaním pomocou jednohákov</w:t>
      </w:r>
      <w:r w:rsidR="001A3EC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ého systému, vrece s objemom 5m3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s </w:t>
      </w:r>
      <w:proofErr w:type="spellStart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rýchlouzáverom</w:t>
      </w:r>
      <w:proofErr w:type="spellEnd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a dvojitou poistkou proti nežiaducemu otvoreniu.</w:t>
      </w:r>
    </w:p>
    <w:p w14:paraId="08281CBA" w14:textId="3CD1CE7E" w:rsidR="0081003E" w:rsidRPr="00701EE8" w:rsidRDefault="001A3ECE" w:rsidP="0081003E">
      <w:pPr>
        <w:pStyle w:val="Style2"/>
        <w:shd w:val="clear" w:color="auto" w:fill="auto"/>
        <w:spacing w:before="0" w:after="0" w:line="245" w:lineRule="exact"/>
        <w:ind w:firstLine="180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86055" distR="63500" simplePos="0" relativeHeight="251664384" behindDoc="1" locked="0" layoutInCell="1" allowOverlap="1" wp14:anchorId="14C5C921" wp14:editId="0F511566">
                <wp:simplePos x="0" y="0"/>
                <wp:positionH relativeFrom="margin">
                  <wp:posOffset>3043555</wp:posOffset>
                </wp:positionH>
                <wp:positionV relativeFrom="paragraph">
                  <wp:posOffset>17145</wp:posOffset>
                </wp:positionV>
                <wp:extent cx="1590675" cy="838200"/>
                <wp:effectExtent l="0" t="0" r="9525" b="0"/>
                <wp:wrapSquare wrapText="left"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59067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98788C" w14:textId="77777777" w:rsidR="001A3ECE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max. 1650x1650 mm </w:t>
                            </w:r>
                          </w:p>
                          <w:p w14:paraId="6C3732BB" w14:textId="77777777" w:rsidR="001A3ECE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900 mm </w:t>
                            </w:r>
                          </w:p>
                          <w:p w14:paraId="14B33390" w14:textId="77777777" w:rsidR="001A3ECE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max. 1210 mm </w:t>
                            </w:r>
                          </w:p>
                          <w:p w14:paraId="269457CA" w14:textId="77777777" w:rsidR="001A3ECE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1600 mm </w:t>
                            </w:r>
                          </w:p>
                          <w:p w14:paraId="4DB207F9" w14:textId="70E896A8" w:rsidR="0081003E" w:rsidRDefault="001A3EC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</w:pPr>
                            <w:r>
                              <w:rPr>
                                <w:rStyle w:val="CharStyle3Exact"/>
                              </w:rPr>
                              <w:t>5 m3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5C921" id="Textové pole 5" o:spid="_x0000_s1031" type="#_x0000_t202" style="position:absolute;left:0;text-align:left;margin-left:239.65pt;margin-top:1.35pt;width:125.25pt;height:66pt;flip:x;z-index:-251652096;visibility:visible;mso-wrap-style:square;mso-width-percent:0;mso-height-percent:0;mso-wrap-distance-left:14.6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" filled="f" stroked="f">
                <v:textbox inset="0,0,0,0">
                  <w:txbxContent>
                    <w:p w14:paraId="7C98788C" w14:textId="77777777" w:rsidR="001A3ECE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max. 1650x1650 mm </w:t>
                      </w:r>
                    </w:p>
                    <w:p w14:paraId="6C3732BB" w14:textId="77777777" w:rsidR="001A3ECE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900 mm </w:t>
                      </w:r>
                    </w:p>
                    <w:p w14:paraId="14B33390" w14:textId="77777777" w:rsidR="001A3ECE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max. 1210 mm </w:t>
                      </w:r>
                    </w:p>
                    <w:p w14:paraId="269457CA" w14:textId="77777777" w:rsidR="001A3ECE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1600 mm </w:t>
                      </w:r>
                    </w:p>
                    <w:p w14:paraId="4DB207F9" w14:textId="70E896A8" w:rsidR="0081003E" w:rsidRDefault="001A3EC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</w:pPr>
                      <w:r>
                        <w:rPr>
                          <w:rStyle w:val="CharStyle3Exact"/>
                        </w:rPr>
                        <w:t>5 m3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Rozmery</w:t>
      </w:r>
    </w:p>
    <w:p w14:paraId="05E2BBE7" w14:textId="02A9AE85" w:rsidR="0081003E" w:rsidRPr="00701EE8" w:rsidRDefault="0081003E" w:rsidP="0081003E">
      <w:pPr>
        <w:pStyle w:val="Style2"/>
        <w:shd w:val="clear" w:color="auto" w:fill="auto"/>
        <w:spacing w:before="0" w:after="476" w:line="245" w:lineRule="exact"/>
        <w:ind w:left="180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Výška nadzemnej časti šachty</w:t>
      </w:r>
      <w:r w:rsidR="001A3EC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Celková výška nadzemnej časti </w:t>
      </w:r>
      <w:r w:rsidR="001A3EC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HÍbka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zapustenia pod terén </w:t>
      </w:r>
      <w:r w:rsidR="001A3EC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Objemová kapacita:</w:t>
      </w:r>
    </w:p>
    <w:p w14:paraId="664F4676" w14:textId="18747D72" w:rsidR="0081003E" w:rsidRPr="00701EE8" w:rsidRDefault="0081003E" w:rsidP="001A3ECE">
      <w:pPr>
        <w:pStyle w:val="Style4"/>
        <w:keepNext/>
        <w:keepLines/>
        <w:numPr>
          <w:ilvl w:val="1"/>
          <w:numId w:val="27"/>
        </w:numPr>
        <w:shd w:val="clear" w:color="auto" w:fill="auto"/>
        <w:tabs>
          <w:tab w:val="left" w:pos="454"/>
        </w:tabs>
        <w:spacing w:after="189"/>
        <w:rPr>
          <w:rFonts w:asciiTheme="minorHAnsi" w:hAnsiTheme="minorHAnsi" w:cstheme="minorHAnsi"/>
          <w:sz w:val="22"/>
          <w:szCs w:val="22"/>
        </w:rPr>
      </w:pPr>
      <w:bookmarkStart w:id="8" w:name="bookmark6"/>
      <w:proofErr w:type="spellStart"/>
      <w:r w:rsidRPr="00701EE8">
        <w:rPr>
          <w:rStyle w:val="CharStyle7"/>
          <w:rFonts w:asciiTheme="minorHAnsi" w:hAnsiTheme="minorHAnsi" w:cstheme="minorHAnsi"/>
          <w:b/>
          <w:sz w:val="22"/>
          <w:szCs w:val="22"/>
        </w:rPr>
        <w:t>Polopodzemný</w:t>
      </w:r>
      <w:proofErr w:type="spellEnd"/>
      <w:r w:rsidRPr="00701EE8">
        <w:rPr>
          <w:rStyle w:val="CharStyle7"/>
          <w:rFonts w:asciiTheme="minorHAnsi" w:hAnsiTheme="minorHAnsi" w:cstheme="minorHAnsi"/>
          <w:sz w:val="22"/>
          <w:szCs w:val="22"/>
        </w:rPr>
        <w:t xml:space="preserve">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kontajner </w:t>
      </w:r>
      <w:r w:rsidR="00E64EB6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štvorcový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na zber triedeného odpadu PAPIER - objem 5m</w:t>
      </w:r>
      <w:r w:rsidR="001A3EC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3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</w:t>
      </w:r>
      <w:r w:rsidRPr="00701EE8">
        <w:rPr>
          <w:rStyle w:val="CharStyle7"/>
          <w:rFonts w:asciiTheme="minorHAnsi" w:hAnsiTheme="minorHAnsi" w:cstheme="minorHAnsi"/>
          <w:sz w:val="22"/>
          <w:szCs w:val="22"/>
        </w:rPr>
        <w:t xml:space="preserve">-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7 ks</w:t>
      </w:r>
      <w:bookmarkEnd w:id="8"/>
    </w:p>
    <w:p w14:paraId="0A4F09E4" w14:textId="4456EBF5" w:rsidR="0081003E" w:rsidRPr="00701EE8" w:rsidRDefault="001A3ECE" w:rsidP="00100A72">
      <w:pPr>
        <w:pStyle w:val="Style2"/>
        <w:shd w:val="clear" w:color="auto" w:fill="auto"/>
        <w:spacing w:before="0" w:after="175" w:line="264" w:lineRule="exact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tel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o šachty vrátane kotviacich prvkov, zapustený min. 60% svojej výšky do zeme, nadzemná časť šachty štvorcového pôdorysu, podzemná kruhová kónická, bez nutnosti pevného spojenia so zemou, s možnosťou spojenia s inou šachtou a vytvorenia zostavy, opláštenie pohľadovej nadzemnej časti </w:t>
      </w:r>
      <w:r w:rsidR="00EE0073" w:rsidRPr="00701EE8">
        <w:rPr>
          <w:rFonts w:asciiTheme="minorHAnsi" w:hAnsiTheme="minorHAnsi" w:cstheme="minorHAnsi"/>
          <w:sz w:val="22"/>
          <w:szCs w:val="22"/>
        </w:rPr>
        <w:t xml:space="preserve">z farebne stáleho tepelne upraveného alebo tlakom impregnovaného dreva. Prípadná uchádzačom ponúkaná alternatíva musí vzhľadovo korešpondovať so severským drevom – odtieň </w:t>
      </w:r>
      <w:proofErr w:type="spellStart"/>
      <w:r w:rsidR="00EE0073" w:rsidRPr="00701EE8">
        <w:rPr>
          <w:rFonts w:asciiTheme="minorHAnsi" w:hAnsiTheme="minorHAnsi" w:cstheme="minorHAnsi"/>
          <w:sz w:val="22"/>
          <w:szCs w:val="22"/>
        </w:rPr>
        <w:t>natural</w:t>
      </w:r>
      <w:proofErr w:type="spellEnd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val="en-US" w:eastAsia="en-US" w:bidi="en-US"/>
        </w:rPr>
        <w:t xml:space="preserve">, 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hlavné veko a pozdĺžny vhadzovaní otvor šedej farby, konštrukcia „</w:t>
      </w:r>
      <w:proofErr w:type="spellStart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quicksystem</w:t>
      </w:r>
      <w:proofErr w:type="spellEnd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" s rýchloupínaním pomocou jednohákov</w:t>
      </w:r>
      <w:r w:rsidR="000E1AFB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ého systému, vrece s objemom 5m3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s </w:t>
      </w:r>
      <w:proofErr w:type="spellStart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rýchlouzáverom</w:t>
      </w:r>
      <w:proofErr w:type="spellEnd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a dvojitou poistkou proti nežiaducemu otvoreniu.</w:t>
      </w:r>
    </w:p>
    <w:p w14:paraId="153B2E52" w14:textId="77777777" w:rsidR="0081003E" w:rsidRPr="00701EE8" w:rsidRDefault="0081003E" w:rsidP="0081003E">
      <w:pPr>
        <w:pStyle w:val="Style2"/>
        <w:shd w:val="clear" w:color="auto" w:fill="auto"/>
        <w:spacing w:before="0" w:after="0" w:line="245" w:lineRule="exact"/>
        <w:ind w:firstLine="180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82880" distR="63500" simplePos="0" relativeHeight="251665408" behindDoc="1" locked="0" layoutInCell="1" allowOverlap="1" wp14:anchorId="59DAF2BB" wp14:editId="7C871F53">
                <wp:simplePos x="0" y="0"/>
                <wp:positionH relativeFrom="margin">
                  <wp:posOffset>3177540</wp:posOffset>
                </wp:positionH>
                <wp:positionV relativeFrom="paragraph">
                  <wp:posOffset>11430</wp:posOffset>
                </wp:positionV>
                <wp:extent cx="1828800" cy="904875"/>
                <wp:effectExtent l="0" t="0" r="0" b="9525"/>
                <wp:wrapSquare wrapText="left"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662E8" w14:textId="77777777" w:rsidR="000E1AFB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max. 1650x1650 mm </w:t>
                            </w:r>
                          </w:p>
                          <w:p w14:paraId="450F6204" w14:textId="77777777" w:rsidR="000E1AFB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900 mm </w:t>
                            </w:r>
                          </w:p>
                          <w:p w14:paraId="22E4CC1D" w14:textId="77777777" w:rsidR="000E1AFB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max. 1210 mm </w:t>
                            </w:r>
                          </w:p>
                          <w:p w14:paraId="016B5189" w14:textId="77777777" w:rsidR="000E1AFB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1600 mm </w:t>
                            </w:r>
                          </w:p>
                          <w:p w14:paraId="165AC37A" w14:textId="07324434" w:rsidR="0081003E" w:rsidRDefault="000E1AFB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</w:pPr>
                            <w:r>
                              <w:rPr>
                                <w:rStyle w:val="CharStyle3Exact"/>
                              </w:rPr>
                              <w:t>5 m3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AF2BB" id="Textové pole 4" o:spid="_x0000_s1032" type="#_x0000_t202" style="position:absolute;left:0;text-align:left;margin-left:250.2pt;margin-top:.9pt;width:2in;height:71.25pt;z-index:-251651072;visibility:visible;mso-wrap-style:square;mso-width-percent:0;mso-height-percent:0;mso-wrap-distance-left:14.4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" filled="f" stroked="f">
                <v:textbox inset="0,0,0,0">
                  <w:txbxContent>
                    <w:p w14:paraId="30D662E8" w14:textId="77777777" w:rsidR="000E1AFB" w:rsidRDefault="0081003E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max. 1650x1650 mm </w:t>
                      </w:r>
                    </w:p>
                    <w:p w14:paraId="450F6204" w14:textId="77777777" w:rsidR="000E1AFB" w:rsidRDefault="0081003E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900 mm </w:t>
                      </w:r>
                    </w:p>
                    <w:p w14:paraId="22E4CC1D" w14:textId="77777777" w:rsidR="000E1AFB" w:rsidRDefault="0081003E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max. 1210 mm </w:t>
                      </w:r>
                    </w:p>
                    <w:p w14:paraId="016B5189" w14:textId="77777777" w:rsidR="000E1AFB" w:rsidRDefault="0081003E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1600 mm </w:t>
                      </w:r>
                    </w:p>
                    <w:p w14:paraId="165AC37A" w14:textId="07324434" w:rsidR="0081003E" w:rsidRDefault="000E1AFB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</w:pPr>
                      <w:r>
                        <w:rPr>
                          <w:rStyle w:val="CharStyle3Exact"/>
                        </w:rPr>
                        <w:t>5 m3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Rozmery</w:t>
      </w:r>
    </w:p>
    <w:p w14:paraId="1A6CC600" w14:textId="0FA2A4D6" w:rsidR="0081003E" w:rsidRPr="00701EE8" w:rsidRDefault="0081003E" w:rsidP="000E1AFB">
      <w:pPr>
        <w:pStyle w:val="Style2"/>
        <w:shd w:val="clear" w:color="auto" w:fill="auto"/>
        <w:spacing w:before="0" w:after="476" w:line="245" w:lineRule="exact"/>
        <w:ind w:left="142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Výška nadzemnej časti šachty </w:t>
      </w:r>
      <w:r w:rsidR="000E1AFB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Celková výška nadzemnej časti </w:t>
      </w:r>
      <w:r w:rsidR="000E1AFB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HÍbka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zapustenia pod terén </w:t>
      </w:r>
      <w:r w:rsidR="000E1AFB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Objemová kapacita:</w:t>
      </w:r>
    </w:p>
    <w:p w14:paraId="59F4A90B" w14:textId="64BA3388" w:rsidR="0081003E" w:rsidRPr="00701EE8" w:rsidRDefault="001F3C79" w:rsidP="001F3C79">
      <w:pPr>
        <w:pStyle w:val="Style4"/>
        <w:keepNext/>
        <w:keepLines/>
        <w:shd w:val="clear" w:color="auto" w:fill="auto"/>
        <w:tabs>
          <w:tab w:val="left" w:pos="9198"/>
        </w:tabs>
        <w:spacing w:after="189"/>
        <w:jc w:val="both"/>
        <w:rPr>
          <w:rFonts w:asciiTheme="minorHAnsi" w:hAnsiTheme="minorHAnsi" w:cstheme="minorHAnsi"/>
          <w:sz w:val="22"/>
          <w:szCs w:val="22"/>
        </w:rPr>
      </w:pPr>
      <w:bookmarkStart w:id="9" w:name="bookmark7"/>
      <w:r w:rsidRPr="00701EE8">
        <w:rPr>
          <w:rStyle w:val="CharStyle7"/>
          <w:rFonts w:asciiTheme="minorHAnsi" w:hAnsiTheme="minorHAnsi" w:cstheme="minorHAnsi"/>
          <w:b/>
          <w:sz w:val="22"/>
          <w:szCs w:val="22"/>
        </w:rPr>
        <w:lastRenderedPageBreak/>
        <w:t>5.8</w:t>
      </w:r>
      <w:r w:rsidRPr="00701EE8">
        <w:rPr>
          <w:rStyle w:val="CharStyle7"/>
          <w:rFonts w:asciiTheme="minorHAnsi" w:hAnsiTheme="minorHAnsi" w:cstheme="minorHAnsi"/>
          <w:sz w:val="22"/>
          <w:szCs w:val="22"/>
        </w:rPr>
        <w:t xml:space="preserve"> </w:t>
      </w:r>
      <w:r w:rsidR="0081003E" w:rsidRPr="00701EE8">
        <w:rPr>
          <w:rStyle w:val="CharStyle7"/>
          <w:rFonts w:asciiTheme="minorHAnsi" w:hAnsiTheme="minorHAnsi" w:cstheme="minorHAnsi"/>
          <w:b/>
          <w:sz w:val="22"/>
          <w:szCs w:val="22"/>
        </w:rPr>
        <w:t xml:space="preserve">Delený </w:t>
      </w:r>
      <w:proofErr w:type="spellStart"/>
      <w:r w:rsidR="0081003E" w:rsidRPr="00701EE8">
        <w:rPr>
          <w:rStyle w:val="CharStyle7"/>
          <w:rFonts w:asciiTheme="minorHAnsi" w:hAnsiTheme="minorHAnsi" w:cstheme="minorHAnsi"/>
          <w:b/>
          <w:sz w:val="22"/>
          <w:szCs w:val="22"/>
        </w:rPr>
        <w:t>polopodzemný</w:t>
      </w:r>
      <w:proofErr w:type="spellEnd"/>
      <w:r w:rsidR="0081003E" w:rsidRPr="00701EE8">
        <w:rPr>
          <w:rStyle w:val="CharStyle7"/>
          <w:rFonts w:asciiTheme="minorHAnsi" w:hAnsiTheme="minorHAnsi" w:cstheme="minorHAnsi"/>
          <w:sz w:val="22"/>
          <w:szCs w:val="22"/>
        </w:rPr>
        <w:t xml:space="preserve"> 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kontajner štvorcový na zber KO + triedeného odpadu SKLO, objem 2x2,4</w:t>
      </w:r>
      <w:r w:rsidR="00C67145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m3 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- 5 ks</w:t>
      </w:r>
      <w:bookmarkEnd w:id="9"/>
    </w:p>
    <w:p w14:paraId="7E3253CE" w14:textId="145D295E" w:rsidR="001430E3" w:rsidRPr="00701EE8" w:rsidRDefault="0081003E" w:rsidP="00100A72">
      <w:pPr>
        <w:pStyle w:val="Style2"/>
        <w:shd w:val="clear" w:color="auto" w:fill="auto"/>
        <w:spacing w:before="0" w:after="0" w:line="264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bidi="sk-SK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telo šachty vrátane kotviacich prvkov, zapustený min. 60% svojej výšky do zeme, nadzemná časť štvorcového pôdorysu, podzemná kruhová kónická, bez nutnosti pevného spojenia so zemou, opláštenie pohľadovej nadzemnej časti </w:t>
      </w:r>
      <w:r w:rsidR="00100A72" w:rsidRPr="00701EE8">
        <w:rPr>
          <w:rFonts w:asciiTheme="minorHAnsi" w:hAnsiTheme="minorHAnsi" w:cstheme="minorHAnsi"/>
          <w:sz w:val="22"/>
          <w:szCs w:val="22"/>
        </w:rPr>
        <w:t xml:space="preserve">z farebne stáleho tepelne upraveného alebo tlakom impregnovaného dreva. Prípadná uchádzačom ponúkaná alternatíva musí vzhľadovo korešpondovať so severským drevom – odtieň </w:t>
      </w:r>
      <w:proofErr w:type="spellStart"/>
      <w:r w:rsidR="00100A72" w:rsidRPr="00701EE8">
        <w:rPr>
          <w:rFonts w:asciiTheme="minorHAnsi" w:hAnsiTheme="minorHAnsi" w:cstheme="minorHAnsi"/>
          <w:sz w:val="22"/>
          <w:szCs w:val="22"/>
        </w:rPr>
        <w:t>natural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val="en-US" w:eastAsia="en-US" w:bidi="en-US"/>
        </w:rPr>
        <w:t xml:space="preserve">,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hlavné veko šedá farba, dve vhadzovacie veká (šedá + zelená farba), 2x konštrukcia „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quicksystem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" s rýchloupínaním pomocou jednohákového systému, </w:t>
      </w:r>
      <w:r w:rsidR="001430E3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dve vrecia každé s objemom 2,4m3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(pre sklo špeciálne upravené vystužené vrece) s 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rýchlouzáverom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a dvojitou poistkou proti nežiaducemu otvoreniu.</w:t>
      </w:r>
    </w:p>
    <w:p w14:paraId="28D6A8E1" w14:textId="77777777" w:rsidR="001430E3" w:rsidRPr="00701EE8" w:rsidRDefault="001430E3" w:rsidP="001430E3">
      <w:pPr>
        <w:pStyle w:val="Style2"/>
        <w:shd w:val="clear" w:color="auto" w:fill="auto"/>
        <w:spacing w:before="0" w:after="0" w:line="264" w:lineRule="exact"/>
        <w:rPr>
          <w:rFonts w:asciiTheme="minorHAnsi" w:hAnsiTheme="minorHAnsi" w:cstheme="minorHAnsi"/>
          <w:color w:val="000000"/>
          <w:sz w:val="22"/>
          <w:szCs w:val="22"/>
          <w:lang w:bidi="sk-SK"/>
        </w:rPr>
      </w:pPr>
    </w:p>
    <w:p w14:paraId="6FEC2E9E" w14:textId="4428F6D7" w:rsidR="0081003E" w:rsidRPr="00701EE8" w:rsidRDefault="001430E3" w:rsidP="001430E3">
      <w:pPr>
        <w:pStyle w:val="Style2"/>
        <w:shd w:val="clear" w:color="auto" w:fill="auto"/>
        <w:spacing w:before="0" w:after="0" w:line="264" w:lineRule="exact"/>
        <w:rPr>
          <w:rFonts w:asciiTheme="minorHAnsi" w:hAnsiTheme="minorHAnsi" w:cstheme="minorHAnsi"/>
          <w:color w:val="000000"/>
          <w:sz w:val="22"/>
          <w:szCs w:val="22"/>
          <w:lang w:bidi="sk-SK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Rozmery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  <w:t>max. 1650x1650 mm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86055" distR="63500" simplePos="0" relativeHeight="251666432" behindDoc="1" locked="0" layoutInCell="1" allowOverlap="1" wp14:anchorId="615633ED" wp14:editId="6B98C238">
                <wp:simplePos x="0" y="0"/>
                <wp:positionH relativeFrom="margin">
                  <wp:posOffset>5737860</wp:posOffset>
                </wp:positionH>
                <wp:positionV relativeFrom="paragraph">
                  <wp:posOffset>642620</wp:posOffset>
                </wp:positionV>
                <wp:extent cx="95250" cy="45085"/>
                <wp:effectExtent l="0" t="0" r="0" b="12065"/>
                <wp:wrapSquare wrapText="left"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9525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5500F" w14:textId="77777777" w:rsidR="001430E3" w:rsidRDefault="001430E3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633ED" id="Textové pole 3" o:spid="_x0000_s1033" type="#_x0000_t202" style="position:absolute;margin-left:451.8pt;margin-top:50.6pt;width:7.5pt;height:3.55pt;flip:x y;z-index:-251650048;visibility:visible;mso-wrap-style:square;mso-width-percent:0;mso-height-percent:0;mso-wrap-distance-left:14.6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" filled="f" stroked="f">
                <v:textbox inset="0,0,0,0">
                  <w:txbxContent>
                    <w:p w14:paraId="2225500F" w14:textId="77777777" w:rsidR="001430E3" w:rsidRDefault="001430E3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V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ýška nadzemnej časti šachty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  <w:t>900 mm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Celková výška nadzemnej časti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  <w:t>max. 1210 mm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Hĺbka zapustenia pod terén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  <w:t>1600 mm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Objemová kapacita: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  <w:t>2 x 2,4 m3</w:t>
      </w:r>
    </w:p>
    <w:p w14:paraId="69DBB9B7" w14:textId="36CC7696" w:rsidR="001430E3" w:rsidRPr="00701EE8" w:rsidRDefault="001430E3" w:rsidP="001430E3">
      <w:pPr>
        <w:pStyle w:val="Style2"/>
        <w:shd w:val="clear" w:color="auto" w:fill="auto"/>
        <w:spacing w:before="0" w:after="0" w:line="264" w:lineRule="exact"/>
        <w:rPr>
          <w:rFonts w:asciiTheme="minorHAnsi" w:hAnsiTheme="minorHAnsi" w:cstheme="minorHAnsi"/>
          <w:color w:val="000000"/>
          <w:sz w:val="22"/>
          <w:szCs w:val="22"/>
          <w:lang w:bidi="sk-SK"/>
        </w:rPr>
      </w:pPr>
    </w:p>
    <w:p w14:paraId="5CEE27EA" w14:textId="77777777" w:rsidR="001430E3" w:rsidRPr="00701EE8" w:rsidRDefault="001430E3" w:rsidP="001430E3">
      <w:pPr>
        <w:pStyle w:val="Style2"/>
        <w:shd w:val="clear" w:color="auto" w:fill="auto"/>
        <w:spacing w:before="0" w:after="0" w:line="264" w:lineRule="exact"/>
        <w:rPr>
          <w:rFonts w:asciiTheme="minorHAnsi" w:hAnsiTheme="minorHAnsi" w:cstheme="minorHAnsi"/>
          <w:color w:val="000000"/>
          <w:sz w:val="22"/>
          <w:szCs w:val="22"/>
          <w:lang w:bidi="sk-SK"/>
        </w:rPr>
      </w:pPr>
    </w:p>
    <w:p w14:paraId="52C55776" w14:textId="266E2F02" w:rsidR="0081003E" w:rsidRPr="00701EE8" w:rsidRDefault="001430E3" w:rsidP="00100A72">
      <w:pPr>
        <w:pStyle w:val="Style4"/>
        <w:keepNext/>
        <w:keepLines/>
        <w:shd w:val="clear" w:color="auto" w:fill="auto"/>
        <w:tabs>
          <w:tab w:val="left" w:pos="426"/>
        </w:tabs>
        <w:spacing w:after="153"/>
        <w:rPr>
          <w:rFonts w:asciiTheme="minorHAnsi" w:hAnsiTheme="minorHAnsi" w:cstheme="minorHAnsi"/>
          <w:sz w:val="22"/>
          <w:szCs w:val="22"/>
        </w:rPr>
      </w:pPr>
      <w:bookmarkStart w:id="10" w:name="bookmark8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5.9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ab/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Delený </w:t>
      </w:r>
      <w:proofErr w:type="spellStart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polopodzemný</w:t>
      </w:r>
      <w:proofErr w:type="spellEnd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kontajner štvorcový na zber triedeného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odpadu SKLO+SKLO, objem 2x2,4 m3 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-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1 ks</w:t>
      </w:r>
      <w:bookmarkEnd w:id="10"/>
    </w:p>
    <w:p w14:paraId="77B931A4" w14:textId="00D03D32" w:rsidR="0081003E" w:rsidRPr="00701EE8" w:rsidRDefault="0081003E" w:rsidP="00100A72">
      <w:pPr>
        <w:pStyle w:val="Style2"/>
        <w:shd w:val="clear" w:color="auto" w:fill="auto"/>
        <w:spacing w:before="0" w:after="215"/>
        <w:jc w:val="both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telo šachty vrátane kotviacich prvkov, zapustený min. 60% svojej výšky do zeme, nadzemná časť štvorcového pôdorysu, podzemná kruhová kónická, bez nutnosti pevného spojenia so zemou, opláštenie pohľadovej nadzemnej časti </w:t>
      </w:r>
      <w:r w:rsidR="00100A72" w:rsidRPr="00701EE8">
        <w:rPr>
          <w:rFonts w:asciiTheme="minorHAnsi" w:hAnsiTheme="minorHAnsi" w:cstheme="minorHAnsi"/>
          <w:sz w:val="22"/>
          <w:szCs w:val="22"/>
        </w:rPr>
        <w:t xml:space="preserve">z farebne stáleho tepelne upraveného alebo tlakom impregnovaného dreva. Prípadná uchádzačom ponúkaná alternatíva musí vzhľadovo korešpondovať so severským drevom – odtieň </w:t>
      </w:r>
      <w:proofErr w:type="spellStart"/>
      <w:r w:rsidR="00100A72" w:rsidRPr="00701EE8">
        <w:rPr>
          <w:rFonts w:asciiTheme="minorHAnsi" w:hAnsiTheme="minorHAnsi" w:cstheme="minorHAnsi"/>
          <w:sz w:val="22"/>
          <w:szCs w:val="22"/>
        </w:rPr>
        <w:t>natural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val="en-US" w:eastAsia="en-US" w:bidi="en-US"/>
        </w:rPr>
        <w:t xml:space="preserve">,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hlavné veko šedá farba, dve vhadzovacie veká (zelená farba), 2x konštrukcia „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quicksystem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" s rýchloupínaním pomocou jednohákového systému, </w:t>
      </w:r>
      <w:r w:rsidR="001430E3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dve vrecia každé s objemom 2,4m3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(pre sklo špeciálne upravené vystužené vrece) s 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rýchlouzáverom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a dvojitou poistkou proti nežiaducemu otvoreniu.</w:t>
      </w:r>
    </w:p>
    <w:p w14:paraId="16B25060" w14:textId="195EA96E" w:rsidR="0081003E" w:rsidRPr="00701EE8" w:rsidRDefault="00A434A4" w:rsidP="00100A72">
      <w:pPr>
        <w:pStyle w:val="Style2"/>
        <w:shd w:val="clear" w:color="auto" w:fill="auto"/>
        <w:spacing w:before="0" w:after="0" w:line="240" w:lineRule="exact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91770" distR="63500" simplePos="0" relativeHeight="251667456" behindDoc="1" locked="0" layoutInCell="1" allowOverlap="1" wp14:anchorId="4C212098" wp14:editId="4B2B96A9">
                <wp:simplePos x="0" y="0"/>
                <wp:positionH relativeFrom="margin">
                  <wp:posOffset>3100070</wp:posOffset>
                </wp:positionH>
                <wp:positionV relativeFrom="paragraph">
                  <wp:posOffset>6985</wp:posOffset>
                </wp:positionV>
                <wp:extent cx="1971675" cy="790575"/>
                <wp:effectExtent l="0" t="0" r="9525" b="9525"/>
                <wp:wrapSquare wrapText="left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0541EF" w14:textId="77777777" w:rsidR="00A434A4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  <w:rPr>
                                <w:ins w:id="11" w:author="Autor"/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max. 1650x1650 mm </w:t>
                            </w:r>
                          </w:p>
                          <w:p w14:paraId="447B60FA" w14:textId="77777777" w:rsidR="00A434A4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  <w:rPr>
                                <w:ins w:id="12" w:author="Autor"/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900 mm </w:t>
                            </w:r>
                          </w:p>
                          <w:p w14:paraId="70F15F35" w14:textId="77777777" w:rsidR="00A434A4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  <w:rPr>
                                <w:ins w:id="13" w:author="Autor"/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max. 1210 mm </w:t>
                            </w:r>
                          </w:p>
                          <w:p w14:paraId="4E322951" w14:textId="77777777" w:rsidR="00A434A4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  <w:rPr>
                                <w:ins w:id="14" w:author="Autor"/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>1600 mm</w:t>
                            </w:r>
                          </w:p>
                          <w:p w14:paraId="73D8F3E7" w14:textId="3028FC4E" w:rsidR="0081003E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5" w:lineRule="exact"/>
                            </w:pPr>
                            <w:r>
                              <w:rPr>
                                <w:rStyle w:val="CharStyle3Exact"/>
                              </w:rPr>
                              <w:t xml:space="preserve"> 2 x 2,4 m</w:t>
                            </w:r>
                            <w:r w:rsidR="00A434A4">
                              <w:rPr>
                                <w:rStyle w:val="CharStyle3Exac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12098" id="Textové pole 2" o:spid="_x0000_s1034" type="#_x0000_t202" style="position:absolute;margin-left:244.1pt;margin-top:.55pt;width:155.25pt;height:62.25pt;z-index:-251649024;visibility:visible;mso-wrap-style:square;mso-width-percent:0;mso-height-percent:0;mso-wrap-distance-left:15.1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" filled="f" stroked="f">
                <v:textbox inset="0,0,0,0">
                  <w:txbxContent>
                    <w:p w14:paraId="370541EF" w14:textId="77777777" w:rsidR="00A434A4" w:rsidRDefault="0081003E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  <w:rPr>
                          <w:ins w:id="16" w:author="Autor"/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max. 1650x1650 mm </w:t>
                      </w:r>
                    </w:p>
                    <w:p w14:paraId="447B60FA" w14:textId="77777777" w:rsidR="00A434A4" w:rsidRDefault="0081003E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  <w:rPr>
                          <w:ins w:id="17" w:author="Autor"/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900 mm </w:t>
                      </w:r>
                    </w:p>
                    <w:p w14:paraId="70F15F35" w14:textId="77777777" w:rsidR="00A434A4" w:rsidRDefault="0081003E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  <w:rPr>
                          <w:ins w:id="18" w:author="Autor"/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max. 1210 mm </w:t>
                      </w:r>
                    </w:p>
                    <w:p w14:paraId="4E322951" w14:textId="77777777" w:rsidR="00A434A4" w:rsidRDefault="0081003E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  <w:rPr>
                          <w:ins w:id="19" w:author="Autor"/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>1600 mm</w:t>
                      </w:r>
                    </w:p>
                    <w:p w14:paraId="73D8F3E7" w14:textId="3028FC4E" w:rsidR="0081003E" w:rsidRDefault="0081003E" w:rsidP="0081003E">
                      <w:pPr>
                        <w:pStyle w:val="Style2"/>
                        <w:shd w:val="clear" w:color="auto" w:fill="auto"/>
                        <w:spacing w:before="0" w:after="0" w:line="245" w:lineRule="exact"/>
                      </w:pPr>
                      <w:r>
                        <w:rPr>
                          <w:rStyle w:val="CharStyle3Exact"/>
                        </w:rPr>
                        <w:t xml:space="preserve"> 2 x 2,4 m</w:t>
                      </w:r>
                      <w:r w:rsidR="00A434A4">
                        <w:rPr>
                          <w:rStyle w:val="CharStyle3Exact"/>
                        </w:rPr>
                        <w:t>3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Rozmery</w:t>
      </w:r>
    </w:p>
    <w:p w14:paraId="51C226A6" w14:textId="4FCB41BA" w:rsidR="0081003E" w:rsidRPr="00701EE8" w:rsidRDefault="0081003E" w:rsidP="00100A72">
      <w:pPr>
        <w:pStyle w:val="Style2"/>
        <w:shd w:val="clear" w:color="auto" w:fill="auto"/>
        <w:spacing w:before="0" w:after="452" w:line="240" w:lineRule="exact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Výš</w:t>
      </w:r>
      <w:bookmarkStart w:id="15" w:name="_GoBack"/>
      <w:bookmarkEnd w:id="15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ka nadzemnej časti šachty </w:t>
      </w:r>
      <w:r w:rsidR="00A434A4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Celková výška nadzemnej časti </w:t>
      </w:r>
      <w:r w:rsidR="00A434A4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Hĺbka zapustenia pod terén </w:t>
      </w:r>
      <w:r w:rsidR="00A434A4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Objemová kapacita:</w:t>
      </w:r>
    </w:p>
    <w:p w14:paraId="20519BDA" w14:textId="7A0849A0" w:rsidR="0081003E" w:rsidRPr="00701EE8" w:rsidRDefault="003C4E63" w:rsidP="00100A72">
      <w:pPr>
        <w:pStyle w:val="Style4"/>
        <w:keepNext/>
        <w:keepLines/>
        <w:shd w:val="clear" w:color="auto" w:fill="auto"/>
        <w:spacing w:after="149"/>
        <w:rPr>
          <w:rFonts w:asciiTheme="minorHAnsi" w:hAnsiTheme="minorHAnsi" w:cstheme="minorHAnsi"/>
          <w:sz w:val="22"/>
          <w:szCs w:val="22"/>
        </w:rPr>
      </w:pPr>
      <w:bookmarkStart w:id="16" w:name="bookmark9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5.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10. </w:t>
      </w:r>
      <w:r w:rsidR="000857CA" w:rsidRPr="00701EE8">
        <w:rPr>
          <w:rStyle w:val="CharStyle7"/>
          <w:rFonts w:asciiTheme="minorHAnsi" w:hAnsiTheme="minorHAnsi" w:cstheme="minorHAnsi"/>
          <w:b/>
          <w:sz w:val="22"/>
          <w:szCs w:val="22"/>
        </w:rPr>
        <w:t>Dele</w:t>
      </w:r>
      <w:r w:rsidR="0081003E" w:rsidRPr="00701EE8">
        <w:rPr>
          <w:rStyle w:val="CharStyle7"/>
          <w:rFonts w:asciiTheme="minorHAnsi" w:hAnsiTheme="minorHAnsi" w:cstheme="minorHAnsi"/>
          <w:b/>
          <w:sz w:val="22"/>
          <w:szCs w:val="22"/>
        </w:rPr>
        <w:t xml:space="preserve">ný </w:t>
      </w:r>
      <w:proofErr w:type="spellStart"/>
      <w:r w:rsidR="0081003E" w:rsidRPr="00701EE8">
        <w:rPr>
          <w:rStyle w:val="CharStyle7"/>
          <w:rFonts w:asciiTheme="minorHAnsi" w:hAnsiTheme="minorHAnsi" w:cstheme="minorHAnsi"/>
          <w:b/>
          <w:sz w:val="22"/>
          <w:szCs w:val="22"/>
        </w:rPr>
        <w:t>polopodzemný</w:t>
      </w:r>
      <w:proofErr w:type="spellEnd"/>
      <w:r w:rsidR="0081003E" w:rsidRPr="00701EE8">
        <w:rPr>
          <w:rStyle w:val="CharStyle7"/>
          <w:rFonts w:asciiTheme="minorHAnsi" w:hAnsiTheme="minorHAnsi" w:cstheme="minorHAnsi"/>
          <w:b/>
          <w:sz w:val="22"/>
          <w:szCs w:val="22"/>
        </w:rPr>
        <w:t xml:space="preserve"> kontajner</w:t>
      </w:r>
      <w:r w:rsidR="0081003E" w:rsidRPr="00701EE8">
        <w:rPr>
          <w:rStyle w:val="CharStyle7"/>
          <w:rFonts w:asciiTheme="minorHAnsi" w:hAnsiTheme="minorHAnsi" w:cstheme="minorHAnsi"/>
          <w:sz w:val="22"/>
          <w:szCs w:val="22"/>
        </w:rPr>
        <w:t xml:space="preserve"> </w:t>
      </w:r>
      <w:r w:rsidR="000857CA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štvorcový na zber triedeného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odpa</w:t>
      </w:r>
      <w:r w:rsidR="000857CA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du PLASTY+PAPIER, objem 2x2,4 m3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-1 ks</w:t>
      </w:r>
      <w:bookmarkEnd w:id="16"/>
    </w:p>
    <w:p w14:paraId="75D4C319" w14:textId="3B00707B" w:rsidR="0081003E" w:rsidRPr="00701EE8" w:rsidRDefault="000857CA" w:rsidP="00100A72">
      <w:pPr>
        <w:pStyle w:val="Style2"/>
        <w:shd w:val="clear" w:color="auto" w:fill="auto"/>
        <w:spacing w:before="0" w:after="215" w:line="264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telo šach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ty vrátane kotviacich prvkov, zapustený min. 60% svojej výšky do zeme, nadzemná časť štvorcového pôdorysu, podzemná kruhová kónická, bez nutnosti pevného spojenia so zemou, opláštenie pohľadovej nadzemnej časti </w:t>
      </w:r>
      <w:r w:rsidR="00100A72" w:rsidRPr="00701EE8">
        <w:rPr>
          <w:rFonts w:asciiTheme="minorHAnsi" w:hAnsiTheme="minorHAnsi" w:cstheme="minorHAnsi"/>
          <w:sz w:val="22"/>
          <w:szCs w:val="22"/>
        </w:rPr>
        <w:t xml:space="preserve">z farebne stáleho tepelne upraveného alebo tlakom impregnovaného dreva. Prípadná uchádzačom ponúkaná alternatíva musí vzhľadovo korešpondovať so severským drevom – odtieň </w:t>
      </w:r>
      <w:proofErr w:type="spellStart"/>
      <w:r w:rsidR="00100A72" w:rsidRPr="00701EE8">
        <w:rPr>
          <w:rFonts w:asciiTheme="minorHAnsi" w:hAnsiTheme="minorHAnsi" w:cstheme="minorHAnsi"/>
          <w:sz w:val="22"/>
          <w:szCs w:val="22"/>
        </w:rPr>
        <w:t>natural</w:t>
      </w:r>
      <w:proofErr w:type="spellEnd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val="en-US" w:eastAsia="en-US" w:bidi="en-US"/>
        </w:rPr>
        <w:t xml:space="preserve">, 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hlavné veko šedá farba, dve vhadzovacie veká (žltá + modrá farba), 2x konštrukcia „</w:t>
      </w:r>
      <w:proofErr w:type="spellStart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quicksystem</w:t>
      </w:r>
      <w:proofErr w:type="spellEnd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" s rýchloupínaním pomocou jednohákového systému, </w:t>
      </w:r>
      <w:r w:rsidR="009333FA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dve vrecia každé s objemom 2,4m3</w: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s </w:t>
      </w:r>
      <w:proofErr w:type="spellStart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rýchlouzáverom</w:t>
      </w:r>
      <w:proofErr w:type="spellEnd"/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a dvojitou poistkou proti nežiaducemu otvoreniu.</w:t>
      </w:r>
    </w:p>
    <w:p w14:paraId="7E4D8C2A" w14:textId="0C34B0E7" w:rsidR="0081003E" w:rsidRPr="00701EE8" w:rsidRDefault="009333FA" w:rsidP="00100A72">
      <w:pPr>
        <w:pStyle w:val="Style2"/>
        <w:shd w:val="clear" w:color="auto" w:fill="auto"/>
        <w:spacing w:before="0" w:after="0" w:line="245" w:lineRule="exact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86055" distR="63500" simplePos="0" relativeHeight="251668480" behindDoc="1" locked="0" layoutInCell="1" allowOverlap="1" wp14:anchorId="5B2132C7" wp14:editId="546AB305">
                <wp:simplePos x="0" y="0"/>
                <wp:positionH relativeFrom="margin">
                  <wp:posOffset>3138170</wp:posOffset>
                </wp:positionH>
                <wp:positionV relativeFrom="paragraph">
                  <wp:posOffset>5715</wp:posOffset>
                </wp:positionV>
                <wp:extent cx="2152650" cy="857250"/>
                <wp:effectExtent l="0" t="0" r="0" b="0"/>
                <wp:wrapSquare wrapText="left"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05461E" w14:textId="77777777" w:rsidR="009333FA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max. 1650x1650 mm </w:t>
                            </w:r>
                          </w:p>
                          <w:p w14:paraId="5B1D6754" w14:textId="77777777" w:rsidR="009333FA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900 mm </w:t>
                            </w:r>
                          </w:p>
                          <w:p w14:paraId="63A7EDCB" w14:textId="77777777" w:rsidR="009333FA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max. 1210 mm </w:t>
                            </w:r>
                          </w:p>
                          <w:p w14:paraId="73194495" w14:textId="77777777" w:rsidR="009333FA" w:rsidRDefault="0081003E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  <w:rPr>
                                <w:rStyle w:val="CharStyle3Exact"/>
                              </w:rPr>
                            </w:pPr>
                            <w:r>
                              <w:rPr>
                                <w:rStyle w:val="CharStyle3Exact"/>
                              </w:rPr>
                              <w:t xml:space="preserve">1600 mm </w:t>
                            </w:r>
                          </w:p>
                          <w:p w14:paraId="7BBA9A8E" w14:textId="149D2740" w:rsidR="0081003E" w:rsidRDefault="009333FA" w:rsidP="0081003E">
                            <w:pPr>
                              <w:pStyle w:val="Style2"/>
                              <w:shd w:val="clear" w:color="auto" w:fill="auto"/>
                              <w:spacing w:before="0" w:after="0" w:line="240" w:lineRule="exact"/>
                            </w:pPr>
                            <w:r>
                              <w:rPr>
                                <w:rStyle w:val="CharStyle3Exact"/>
                              </w:rPr>
                              <w:t>2 x 2,4 m3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132C7" id="Textové pole 1" o:spid="_x0000_s1035" type="#_x0000_t202" style="position:absolute;margin-left:247.1pt;margin-top:.45pt;width:169.5pt;height:67.5pt;z-index:-251648000;visibility:visible;mso-wrap-style:square;mso-width-percent:0;mso-height-percent:0;mso-wrap-distance-left:14.6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" filled="f" stroked="f">
                <v:textbox inset="0,0,0,0">
                  <w:txbxContent>
                    <w:p w14:paraId="6D05461E" w14:textId="77777777" w:rsidR="009333FA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max. 1650x1650 mm </w:t>
                      </w:r>
                    </w:p>
                    <w:p w14:paraId="5B1D6754" w14:textId="77777777" w:rsidR="009333FA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900 mm </w:t>
                      </w:r>
                    </w:p>
                    <w:p w14:paraId="63A7EDCB" w14:textId="77777777" w:rsidR="009333FA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max. 1210 mm </w:t>
                      </w:r>
                    </w:p>
                    <w:p w14:paraId="73194495" w14:textId="77777777" w:rsidR="009333FA" w:rsidRDefault="0081003E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  <w:rPr>
                          <w:rStyle w:val="CharStyle3Exact"/>
                        </w:rPr>
                      </w:pPr>
                      <w:r>
                        <w:rPr>
                          <w:rStyle w:val="CharStyle3Exact"/>
                        </w:rPr>
                        <w:t xml:space="preserve">1600 mm </w:t>
                      </w:r>
                    </w:p>
                    <w:p w14:paraId="7BBA9A8E" w14:textId="149D2740" w:rsidR="0081003E" w:rsidRDefault="009333FA" w:rsidP="0081003E">
                      <w:pPr>
                        <w:pStyle w:val="Style2"/>
                        <w:shd w:val="clear" w:color="auto" w:fill="auto"/>
                        <w:spacing w:before="0" w:after="0" w:line="240" w:lineRule="exact"/>
                      </w:pPr>
                      <w:r>
                        <w:rPr>
                          <w:rStyle w:val="CharStyle3Exact"/>
                        </w:rPr>
                        <w:t>2 x 2,4 m3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81003E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Rozmery</w:t>
      </w:r>
    </w:p>
    <w:p w14:paraId="000731A8" w14:textId="614464E0" w:rsidR="0081003E" w:rsidRPr="00701EE8" w:rsidRDefault="0081003E" w:rsidP="00100A72">
      <w:pPr>
        <w:pStyle w:val="Style2"/>
        <w:shd w:val="clear" w:color="auto" w:fill="auto"/>
        <w:spacing w:before="0" w:after="456" w:line="245" w:lineRule="exact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Výška nadzemnej časti šachty </w:t>
      </w:r>
      <w:r w:rsidR="009333FA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Celková výška nadzemnej časti </w:t>
      </w:r>
      <w:r w:rsidR="009333FA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Hĺbka zapustenia pod terén </w:t>
      </w:r>
      <w:r w:rsidR="009333FA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br/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Objemová kapacita:</w:t>
      </w:r>
    </w:p>
    <w:p w14:paraId="2F089A07" w14:textId="56A90121" w:rsidR="0081003E" w:rsidRPr="00701EE8" w:rsidRDefault="009333FA" w:rsidP="00100A72">
      <w:pPr>
        <w:pStyle w:val="Style4"/>
        <w:keepNext/>
        <w:keepLines/>
        <w:shd w:val="clear" w:color="auto" w:fill="auto"/>
        <w:rPr>
          <w:rFonts w:asciiTheme="minorHAnsi" w:hAnsiTheme="minorHAnsi" w:cstheme="minorHAnsi"/>
          <w:sz w:val="22"/>
          <w:szCs w:val="22"/>
        </w:rPr>
      </w:pPr>
      <w:bookmarkStart w:id="17" w:name="bookmark10"/>
      <w:r w:rsidRPr="00701EE8">
        <w:rPr>
          <w:rStyle w:val="CharStyle12"/>
          <w:rFonts w:asciiTheme="minorHAnsi" w:hAnsiTheme="minorHAnsi" w:cstheme="minorHAnsi"/>
          <w:sz w:val="22"/>
          <w:szCs w:val="22"/>
        </w:rPr>
        <w:t>Spol</w:t>
      </w:r>
      <w:r w:rsidR="0081003E" w:rsidRPr="00701EE8">
        <w:rPr>
          <w:rStyle w:val="CharStyle12"/>
          <w:rFonts w:asciiTheme="minorHAnsi" w:hAnsiTheme="minorHAnsi" w:cstheme="minorHAnsi"/>
          <w:sz w:val="22"/>
          <w:szCs w:val="22"/>
        </w:rPr>
        <w:t>očné požiadavky pre kontajnery:</w:t>
      </w:r>
      <w:bookmarkEnd w:id="17"/>
    </w:p>
    <w:p w14:paraId="7809C785" w14:textId="77777777" w:rsidR="0081003E" w:rsidRPr="00701EE8" w:rsidRDefault="0081003E" w:rsidP="00100A72">
      <w:pPr>
        <w:pStyle w:val="Style4"/>
        <w:keepNext/>
        <w:keepLines/>
        <w:shd w:val="clear" w:color="auto" w:fill="auto"/>
        <w:spacing w:after="153"/>
        <w:rPr>
          <w:rFonts w:asciiTheme="minorHAnsi" w:hAnsiTheme="minorHAnsi" w:cstheme="minorHAnsi"/>
          <w:sz w:val="22"/>
          <w:szCs w:val="22"/>
        </w:rPr>
      </w:pPr>
      <w:bookmarkStart w:id="18" w:name="bookmark11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Spôsob vysýpania kontajnerov:</w:t>
      </w:r>
      <w:bookmarkEnd w:id="18"/>
    </w:p>
    <w:p w14:paraId="2A384403" w14:textId="2481BB33" w:rsidR="0081003E" w:rsidRPr="00701EE8" w:rsidRDefault="0081003E" w:rsidP="00100A72">
      <w:pPr>
        <w:pStyle w:val="Style2"/>
        <w:shd w:val="clear" w:color="auto" w:fill="auto"/>
        <w:spacing w:before="0" w:after="627"/>
        <w:ind w:right="260"/>
        <w:jc w:val="both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Pomocou hydraulickej ruky, umiestnenej na zberovom vozidle na zdvihnutie zberového vreca a jeho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lastRenderedPageBreak/>
        <w:t>vysypanie -</w:t>
      </w:r>
      <w:r w:rsidR="009333FA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jednohákový systém zdvihu (záchytné oko žiarovo zinkovaná oceľová konštrukcia), bez potreby ďalšieho háku na otvorenie kontajnera</w:t>
      </w:r>
      <w:r w:rsidR="009333FA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.</w:t>
      </w:r>
    </w:p>
    <w:p w14:paraId="4B95E2F5" w14:textId="77777777" w:rsidR="0081003E" w:rsidRPr="00701EE8" w:rsidRDefault="0081003E" w:rsidP="0081003E">
      <w:pPr>
        <w:pStyle w:val="Style4"/>
        <w:keepNext/>
        <w:keepLines/>
        <w:shd w:val="clear" w:color="auto" w:fill="auto"/>
        <w:spacing w:after="153"/>
        <w:rPr>
          <w:rFonts w:asciiTheme="minorHAnsi" w:hAnsiTheme="minorHAnsi" w:cstheme="minorHAnsi"/>
          <w:sz w:val="22"/>
          <w:szCs w:val="22"/>
        </w:rPr>
      </w:pPr>
      <w:bookmarkStart w:id="19" w:name="bookmark12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Požadované materiály a technické vlastnosti:</w:t>
      </w:r>
      <w:bookmarkEnd w:id="19"/>
    </w:p>
    <w:p w14:paraId="5030AFDD" w14:textId="42C9F017" w:rsidR="0081003E" w:rsidRPr="00701EE8" w:rsidRDefault="0081003E" w:rsidP="00FF055A">
      <w:pPr>
        <w:pStyle w:val="Style2"/>
        <w:shd w:val="clear" w:color="auto" w:fill="auto"/>
        <w:spacing w:before="0"/>
        <w:ind w:right="360"/>
        <w:jc w:val="both"/>
        <w:rPr>
          <w:rFonts w:asciiTheme="minorHAnsi" w:hAnsiTheme="minorHAnsi" w:cstheme="minorHAnsi"/>
          <w:sz w:val="22"/>
          <w:szCs w:val="22"/>
        </w:rPr>
      </w:pPr>
      <w:r w:rsidRPr="00701EE8">
        <w:rPr>
          <w:rStyle w:val="CharStyle13"/>
          <w:rFonts w:asciiTheme="minorHAnsi" w:hAnsiTheme="minorHAnsi" w:cstheme="minorHAnsi"/>
          <w:sz w:val="22"/>
          <w:szCs w:val="22"/>
        </w:rPr>
        <w:t>Telo kontajnera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: pevný</w:t>
      </w:r>
      <w:r w:rsidR="0062284B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,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voči korózii odolný materiál (napr. HDPE, PP, antikor alebo </w:t>
      </w:r>
      <w:r w:rsidR="0062284B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ekvivalent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, ktorý súčasne pri požiari neuvoľňuje toxické plyny)</w:t>
      </w:r>
    </w:p>
    <w:p w14:paraId="76D78979" w14:textId="70141235" w:rsidR="0081003E" w:rsidRPr="00701EE8" w:rsidRDefault="0081003E" w:rsidP="00FF055A">
      <w:pPr>
        <w:pStyle w:val="Style2"/>
        <w:shd w:val="clear" w:color="auto" w:fill="auto"/>
        <w:spacing w:before="0" w:after="196"/>
        <w:jc w:val="both"/>
        <w:rPr>
          <w:rFonts w:asciiTheme="minorHAnsi" w:hAnsiTheme="minorHAnsi" w:cstheme="minorHAnsi"/>
          <w:sz w:val="22"/>
          <w:szCs w:val="22"/>
        </w:rPr>
      </w:pPr>
      <w:r w:rsidRPr="00701EE8">
        <w:rPr>
          <w:rStyle w:val="CharStyle13"/>
          <w:rFonts w:asciiTheme="minorHAnsi" w:hAnsiTheme="minorHAnsi" w:cstheme="minorHAnsi"/>
          <w:sz w:val="22"/>
          <w:szCs w:val="22"/>
        </w:rPr>
        <w:t>Opláštenie nadzemnej časti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: </w:t>
      </w:r>
      <w:r w:rsidR="00100A72" w:rsidRPr="00701EE8">
        <w:rPr>
          <w:rFonts w:asciiTheme="minorHAnsi" w:hAnsiTheme="minorHAnsi" w:cstheme="minorHAnsi"/>
          <w:sz w:val="22"/>
          <w:szCs w:val="22"/>
        </w:rPr>
        <w:t xml:space="preserve">z farebne stáleho tepelne upraveného alebo tlakom impregnovaného dreva. Prípadná uchádzačom ponúkaná alternatíva musí vzhľadovo korešpondovať so severským drevom – odtieň </w:t>
      </w:r>
      <w:proofErr w:type="spellStart"/>
      <w:r w:rsidR="00100A72" w:rsidRPr="00701EE8">
        <w:rPr>
          <w:rFonts w:asciiTheme="minorHAnsi" w:hAnsiTheme="minorHAnsi" w:cstheme="minorHAnsi"/>
          <w:sz w:val="22"/>
          <w:szCs w:val="22"/>
        </w:rPr>
        <w:t>natural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val="en-US" w:eastAsia="en-US" w:bidi="en-US"/>
        </w:rPr>
        <w:t xml:space="preserve">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v požadovanej hrúbke 12 mm alebo ekvivalent</w:t>
      </w:r>
      <w:r w:rsidR="00100A72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.</w:t>
      </w:r>
    </w:p>
    <w:p w14:paraId="45C1DF24" w14:textId="45882F90" w:rsidR="0081003E" w:rsidRPr="00701EE8" w:rsidRDefault="0081003E" w:rsidP="00FF055A">
      <w:pPr>
        <w:pStyle w:val="Style2"/>
        <w:shd w:val="clear" w:color="auto" w:fill="auto"/>
        <w:spacing w:before="0" w:line="264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701EE8">
        <w:rPr>
          <w:rStyle w:val="CharStyle13"/>
          <w:rFonts w:asciiTheme="minorHAnsi" w:hAnsiTheme="minorHAnsi" w:cstheme="minorHAnsi"/>
          <w:sz w:val="22"/>
          <w:szCs w:val="22"/>
        </w:rPr>
        <w:t>Veko kontajnera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: recyklovateľný plast, napr. HDPE</w:t>
      </w:r>
      <w:r w:rsidR="0062284B"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alebo ekvivalent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, odolný voči UV žiareniu s možnosťou farebnej úpravy pre jednotlivé zložky KO, podpera na veko plniaceho otvoru pre jednoduchú manipuláciu vhadzovania odpadu</w:t>
      </w:r>
    </w:p>
    <w:p w14:paraId="6FE50EC3" w14:textId="50A26E4F" w:rsidR="0081003E" w:rsidRPr="00701EE8" w:rsidRDefault="0081003E" w:rsidP="00FF055A">
      <w:pPr>
        <w:pStyle w:val="Style2"/>
        <w:shd w:val="clear" w:color="auto" w:fill="auto"/>
        <w:spacing w:before="0" w:after="0" w:line="264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701EE8">
        <w:rPr>
          <w:rStyle w:val="CharStyle13"/>
          <w:rFonts w:asciiTheme="minorHAnsi" w:hAnsiTheme="minorHAnsi" w:cstheme="minorHAnsi"/>
          <w:sz w:val="22"/>
          <w:szCs w:val="22"/>
        </w:rPr>
        <w:t>Zberové vrece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: z 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vodeodolného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, pevného materiálu, zaručujúce jeho dlhodobé používanie bez potreby výmeny v záručnej dobe (s výnimkou poškodení pri manipulácii, resp. úmyselného poškodenia). Zberové vrece musí byť</w:t>
      </w:r>
      <w:r w:rsidR="007C4F90" w:rsidRPr="00701EE8">
        <w:rPr>
          <w:rFonts w:asciiTheme="minorHAnsi" w:hAnsiTheme="minorHAnsi" w:cstheme="minorHAnsi"/>
          <w:sz w:val="22"/>
          <w:szCs w:val="22"/>
        </w:rPr>
        <w:t xml:space="preserve"> </w:t>
      </w: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vhodne prispôsobené na zber jednotlivej komodity odpadov a doplnené poistkou proti nežiaducemu otvoreniu, jednoduchá manipulácia vývozu s 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rýchlouzáverom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a pevným vodiacim lanom. Maximálna hmotnosť prázdneho zberového vreca vrátane zdvíhanej konštrukcie je 50 kg.</w:t>
      </w:r>
    </w:p>
    <w:p w14:paraId="6BE357B0" w14:textId="77777777" w:rsidR="007C4F90" w:rsidRPr="00701EE8" w:rsidRDefault="007C4F90" w:rsidP="00FF055A">
      <w:pPr>
        <w:pStyle w:val="Style2"/>
        <w:shd w:val="clear" w:color="auto" w:fill="auto"/>
        <w:spacing w:before="0" w:after="160" w:line="264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bidi="sk-SK"/>
        </w:rPr>
      </w:pPr>
    </w:p>
    <w:p w14:paraId="417441B5" w14:textId="026EB35B" w:rsidR="0081003E" w:rsidRPr="00701EE8" w:rsidRDefault="0081003E" w:rsidP="00FF055A">
      <w:pPr>
        <w:pStyle w:val="Style2"/>
        <w:shd w:val="clear" w:color="auto" w:fill="auto"/>
        <w:spacing w:before="0" w:after="160" w:line="264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Všetky </w:t>
      </w:r>
      <w:proofErr w:type="spellStart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polopodzemné</w:t>
      </w:r>
      <w:proofErr w:type="spellEnd"/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 kontajnery musia byť prispôsobené tak, aby bolo možné ich označiť štítkom s rozmermi najmenej 20 x 25 cm, ktorý je čitateľný, nezmazateľný, umiestnený na viditeľnom mieste a obsahuje údaje o tom, pre zber akého druhu odpadu je kontajner určený.</w:t>
      </w:r>
    </w:p>
    <w:p w14:paraId="240981C4" w14:textId="4A16857F" w:rsidR="0081003E" w:rsidRPr="00701EE8" w:rsidRDefault="0081003E" w:rsidP="00FF055A">
      <w:pPr>
        <w:pStyle w:val="Style2"/>
        <w:shd w:val="clear" w:color="auto" w:fill="auto"/>
        <w:spacing w:before="0" w:after="160" w:line="264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6DE447F6" w14:textId="77777777" w:rsidR="00FF055A" w:rsidRPr="00701EE8" w:rsidRDefault="0081003E" w:rsidP="00FF055A">
      <w:pPr>
        <w:pStyle w:val="Style2"/>
        <w:shd w:val="clear" w:color="auto" w:fill="auto"/>
        <w:spacing w:before="0" w:after="0" w:line="264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bidi="sk-SK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 xml:space="preserve">Požadovaná záručná doba 10 rokov je na pevne zabudované časti kontajnera; telo šachty, opláštenie. Požadovaná záručná doba 2 roky je na pohyblivé časti kontajnera: veko a plniaci otvor, rýchloupínací systém, zberné vrece. </w:t>
      </w:r>
    </w:p>
    <w:p w14:paraId="1BC3FAD9" w14:textId="02C8D6C7" w:rsidR="0081003E" w:rsidRPr="00701EE8" w:rsidRDefault="0081003E" w:rsidP="00FF055A">
      <w:pPr>
        <w:pStyle w:val="Style2"/>
        <w:shd w:val="clear" w:color="auto" w:fill="auto"/>
        <w:spacing w:before="0" w:after="0" w:line="264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701EE8">
        <w:rPr>
          <w:rFonts w:asciiTheme="minorHAnsi" w:hAnsiTheme="minorHAnsi" w:cstheme="minorHAnsi"/>
          <w:color w:val="000000"/>
          <w:sz w:val="22"/>
          <w:szCs w:val="22"/>
          <w:lang w:bidi="sk-SK"/>
        </w:rPr>
        <w:t>Požadovaná záručná doba 5 rokov je na stavebné práce a inštaláciu kontajnerov.</w:t>
      </w:r>
    </w:p>
    <w:sectPr w:rsidR="0081003E" w:rsidRPr="00701EE8" w:rsidSect="008A3CE6">
      <w:headerReference w:type="first" r:id="rId8"/>
      <w:footerReference w:type="first" r:id="rId9"/>
      <w:pgSz w:w="11906" w:h="16838" w:code="9"/>
      <w:pgMar w:top="1136" w:right="1418" w:bottom="851" w:left="1418" w:header="709" w:footer="2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2BFEC" w14:textId="77777777" w:rsidR="00D5184C" w:rsidRDefault="00D5184C" w:rsidP="00F76FD2">
      <w:pPr>
        <w:spacing w:after="0" w:line="240" w:lineRule="auto"/>
      </w:pPr>
      <w:r>
        <w:separator/>
      </w:r>
    </w:p>
  </w:endnote>
  <w:endnote w:type="continuationSeparator" w:id="0">
    <w:p w14:paraId="740EC1A6" w14:textId="77777777" w:rsidR="00D5184C" w:rsidRDefault="00D5184C" w:rsidP="00F76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3037147"/>
      <w:docPartObj>
        <w:docPartGallery w:val="Page Numbers (Bottom of Page)"/>
        <w:docPartUnique/>
      </w:docPartObj>
    </w:sdtPr>
    <w:sdtEndPr/>
    <w:sdtContent>
      <w:p w14:paraId="582A2E33" w14:textId="77777777" w:rsidR="008A3CE6" w:rsidRDefault="008A3CE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B30B1" w14:textId="77777777" w:rsidR="00226FEE" w:rsidRDefault="00226F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9ABD3" w14:textId="77777777" w:rsidR="00D5184C" w:rsidRDefault="00D5184C" w:rsidP="00F76FD2">
      <w:pPr>
        <w:spacing w:after="0" w:line="240" w:lineRule="auto"/>
      </w:pPr>
      <w:r>
        <w:separator/>
      </w:r>
    </w:p>
  </w:footnote>
  <w:footnote w:type="continuationSeparator" w:id="0">
    <w:p w14:paraId="3C18A65B" w14:textId="77777777" w:rsidR="00D5184C" w:rsidRDefault="00D5184C" w:rsidP="00F76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78"/>
      <w:gridCol w:w="8378"/>
    </w:tblGrid>
    <w:tr w:rsidR="00226FEE" w:rsidRPr="00733E57" w14:paraId="36704373" w14:textId="77777777" w:rsidTr="008A3CE6">
      <w:trPr>
        <w:trHeight w:val="80"/>
      </w:trPr>
      <w:tc>
        <w:tcPr>
          <w:tcW w:w="978" w:type="dxa"/>
          <w:vAlign w:val="center"/>
        </w:tcPr>
        <w:p w14:paraId="0AE56BFB" w14:textId="77777777" w:rsidR="00226FEE" w:rsidRPr="00733E57" w:rsidRDefault="00226FEE" w:rsidP="00733E5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/>
              <w:szCs w:val="40"/>
              <w:lang w:eastAsia="en-GB"/>
            </w:rPr>
          </w:pPr>
        </w:p>
      </w:tc>
      <w:tc>
        <w:tcPr>
          <w:tcW w:w="8378" w:type="dxa"/>
          <w:vAlign w:val="center"/>
        </w:tcPr>
        <w:p w14:paraId="1E6C2911" w14:textId="77777777" w:rsidR="00226FEE" w:rsidRPr="00733E57" w:rsidRDefault="00226FEE" w:rsidP="00733E5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/>
              <w:lang w:eastAsia="en-GB"/>
            </w:rPr>
          </w:pPr>
        </w:p>
      </w:tc>
    </w:tr>
  </w:tbl>
  <w:p w14:paraId="0BD85731" w14:textId="77777777" w:rsidR="00226FEE" w:rsidRDefault="00226FEE" w:rsidP="00733E57">
    <w:pPr>
      <w:pStyle w:val="Hlavika"/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hAnsi="Arial Narrow" w:cs="Times New Roman"/>
      </w:rPr>
    </w:lvl>
  </w:abstractNum>
  <w:abstractNum w:abstractNumId="3" w15:restartNumberingAfterBreak="0">
    <w:nsid w:val="017D4A0C"/>
    <w:multiLevelType w:val="hybridMultilevel"/>
    <w:tmpl w:val="11869EEC"/>
    <w:lvl w:ilvl="0" w:tplc="A54AB2F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918A7"/>
    <w:multiLevelType w:val="hybridMultilevel"/>
    <w:tmpl w:val="5CE4F44A"/>
    <w:lvl w:ilvl="0" w:tplc="D52C9D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C0765"/>
    <w:multiLevelType w:val="multilevel"/>
    <w:tmpl w:val="A19EB15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F33319"/>
    <w:multiLevelType w:val="hybridMultilevel"/>
    <w:tmpl w:val="16D89BEE"/>
    <w:lvl w:ilvl="0" w:tplc="E5C6582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C6C5D"/>
    <w:multiLevelType w:val="hybridMultilevel"/>
    <w:tmpl w:val="000ADFEE"/>
    <w:lvl w:ilvl="0" w:tplc="A546EA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C753B"/>
    <w:multiLevelType w:val="hybridMultilevel"/>
    <w:tmpl w:val="A37C3D3E"/>
    <w:lvl w:ilvl="0" w:tplc="4CBE6A5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6207AF"/>
    <w:multiLevelType w:val="hybridMultilevel"/>
    <w:tmpl w:val="64E03B58"/>
    <w:lvl w:ilvl="0" w:tplc="F9249D72">
      <w:start w:val="1"/>
      <w:numFmt w:val="decimal"/>
      <w:pStyle w:val="CislZoznam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97645E"/>
    <w:multiLevelType w:val="hybridMultilevel"/>
    <w:tmpl w:val="C5B0AA4A"/>
    <w:lvl w:ilvl="0" w:tplc="A936ED16">
      <w:start w:val="1"/>
      <w:numFmt w:val="decimal"/>
      <w:lvlText w:val="%1.)"/>
      <w:lvlJc w:val="left"/>
      <w:pPr>
        <w:ind w:left="425" w:hanging="283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D037E04"/>
    <w:multiLevelType w:val="hybridMultilevel"/>
    <w:tmpl w:val="898E8354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F7005"/>
    <w:multiLevelType w:val="hybridMultilevel"/>
    <w:tmpl w:val="F50A086C"/>
    <w:lvl w:ilvl="0" w:tplc="5F140B58">
      <w:start w:val="1"/>
      <w:numFmt w:val="bullet"/>
      <w:pStyle w:val="Odrazk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39120D"/>
    <w:multiLevelType w:val="hybridMultilevel"/>
    <w:tmpl w:val="4DCE3C4A"/>
    <w:lvl w:ilvl="0" w:tplc="AAFACC46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12" w:hanging="360"/>
      </w:pPr>
    </w:lvl>
    <w:lvl w:ilvl="2" w:tplc="041B001B" w:tentative="1">
      <w:start w:val="1"/>
      <w:numFmt w:val="lowerRoman"/>
      <w:lvlText w:val="%3."/>
      <w:lvlJc w:val="right"/>
      <w:pPr>
        <w:ind w:left="2232" w:hanging="180"/>
      </w:pPr>
    </w:lvl>
    <w:lvl w:ilvl="3" w:tplc="041B000F" w:tentative="1">
      <w:start w:val="1"/>
      <w:numFmt w:val="decimal"/>
      <w:lvlText w:val="%4."/>
      <w:lvlJc w:val="left"/>
      <w:pPr>
        <w:ind w:left="2952" w:hanging="360"/>
      </w:pPr>
    </w:lvl>
    <w:lvl w:ilvl="4" w:tplc="041B0019" w:tentative="1">
      <w:start w:val="1"/>
      <w:numFmt w:val="lowerLetter"/>
      <w:lvlText w:val="%5."/>
      <w:lvlJc w:val="left"/>
      <w:pPr>
        <w:ind w:left="3672" w:hanging="360"/>
      </w:pPr>
    </w:lvl>
    <w:lvl w:ilvl="5" w:tplc="041B001B" w:tentative="1">
      <w:start w:val="1"/>
      <w:numFmt w:val="lowerRoman"/>
      <w:lvlText w:val="%6."/>
      <w:lvlJc w:val="right"/>
      <w:pPr>
        <w:ind w:left="4392" w:hanging="180"/>
      </w:pPr>
    </w:lvl>
    <w:lvl w:ilvl="6" w:tplc="041B000F" w:tentative="1">
      <w:start w:val="1"/>
      <w:numFmt w:val="decimal"/>
      <w:lvlText w:val="%7."/>
      <w:lvlJc w:val="left"/>
      <w:pPr>
        <w:ind w:left="5112" w:hanging="360"/>
      </w:pPr>
    </w:lvl>
    <w:lvl w:ilvl="7" w:tplc="041B0019" w:tentative="1">
      <w:start w:val="1"/>
      <w:numFmt w:val="lowerLetter"/>
      <w:lvlText w:val="%8."/>
      <w:lvlJc w:val="left"/>
      <w:pPr>
        <w:ind w:left="5832" w:hanging="360"/>
      </w:pPr>
    </w:lvl>
    <w:lvl w:ilvl="8" w:tplc="041B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4" w15:restartNumberingAfterBreak="0">
    <w:nsid w:val="38293DA9"/>
    <w:multiLevelType w:val="hybridMultilevel"/>
    <w:tmpl w:val="61B6FB2C"/>
    <w:lvl w:ilvl="0" w:tplc="CA80268A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A67D71"/>
    <w:multiLevelType w:val="multilevel"/>
    <w:tmpl w:val="633A1B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  <w:color w:val="000000"/>
      </w:rPr>
    </w:lvl>
  </w:abstractNum>
  <w:abstractNum w:abstractNumId="16" w15:restartNumberingAfterBreak="0">
    <w:nsid w:val="3AA808B4"/>
    <w:multiLevelType w:val="multilevel"/>
    <w:tmpl w:val="29109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CFC4AE7"/>
    <w:multiLevelType w:val="hybridMultilevel"/>
    <w:tmpl w:val="B7AE34FE"/>
    <w:lvl w:ilvl="0" w:tplc="3B1E43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55E03"/>
    <w:multiLevelType w:val="hybridMultilevel"/>
    <w:tmpl w:val="E7DC7BFC"/>
    <w:lvl w:ilvl="0" w:tplc="D4BA8AE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02F6317"/>
    <w:multiLevelType w:val="hybridMultilevel"/>
    <w:tmpl w:val="7EC863D4"/>
    <w:lvl w:ilvl="0" w:tplc="4A0614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330841"/>
    <w:multiLevelType w:val="hybridMultilevel"/>
    <w:tmpl w:val="55062298"/>
    <w:lvl w:ilvl="0" w:tplc="7932FF6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4701D6"/>
    <w:multiLevelType w:val="hybridMultilevel"/>
    <w:tmpl w:val="B2D06B86"/>
    <w:lvl w:ilvl="0" w:tplc="8D624F1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644FA5"/>
    <w:multiLevelType w:val="hybridMultilevel"/>
    <w:tmpl w:val="EC2E2FF0"/>
    <w:lvl w:ilvl="0" w:tplc="99DC049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FA4721"/>
    <w:multiLevelType w:val="hybridMultilevel"/>
    <w:tmpl w:val="DE62E6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A42E3"/>
    <w:multiLevelType w:val="multilevel"/>
    <w:tmpl w:val="D32A8DA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64B6839"/>
    <w:multiLevelType w:val="hybridMultilevel"/>
    <w:tmpl w:val="449A4D6A"/>
    <w:lvl w:ilvl="0" w:tplc="589CE2E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8"/>
  </w:num>
  <w:num w:numId="4">
    <w:abstractNumId w:val="9"/>
  </w:num>
  <w:num w:numId="5">
    <w:abstractNumId w:val="10"/>
  </w:num>
  <w:num w:numId="6">
    <w:abstractNumId w:val="18"/>
  </w:num>
  <w:num w:numId="7">
    <w:abstractNumId w:val="17"/>
  </w:num>
  <w:num w:numId="8">
    <w:abstractNumId w:val="0"/>
    <w:lvlOverride w:ilvl="0">
      <w:lvl w:ilvl="0">
        <w:numFmt w:val="bullet"/>
        <w:lvlText w:val="-"/>
        <w:lvlJc w:val="left"/>
        <w:pPr>
          <w:ind w:left="1800" w:hanging="360"/>
        </w:pPr>
        <w:rPr>
          <w:rFonts w:ascii="Arial" w:hAnsi="Arial" w:cs="Arial" w:hint="default"/>
          <w:color w:val="000000"/>
        </w:rPr>
      </w:lvl>
    </w:lvlOverride>
  </w:num>
  <w:num w:numId="9">
    <w:abstractNumId w:val="11"/>
  </w:num>
  <w:num w:numId="10">
    <w:abstractNumId w:val="7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3"/>
  </w:num>
  <w:num w:numId="14">
    <w:abstractNumId w:val="2"/>
  </w:num>
  <w:num w:numId="15">
    <w:abstractNumId w:val="3"/>
  </w:num>
  <w:num w:numId="16">
    <w:abstractNumId w:val="1"/>
  </w:num>
  <w:num w:numId="17">
    <w:abstractNumId w:val="6"/>
  </w:num>
  <w:num w:numId="18">
    <w:abstractNumId w:val="4"/>
  </w:num>
  <w:num w:numId="19">
    <w:abstractNumId w:val="25"/>
  </w:num>
  <w:num w:numId="20">
    <w:abstractNumId w:val="23"/>
  </w:num>
  <w:num w:numId="21">
    <w:abstractNumId w:val="14"/>
  </w:num>
  <w:num w:numId="22">
    <w:abstractNumId w:val="19"/>
  </w:num>
  <w:num w:numId="23">
    <w:abstractNumId w:val="22"/>
  </w:num>
  <w:num w:numId="24">
    <w:abstractNumId w:val="16"/>
  </w:num>
  <w:num w:numId="25">
    <w:abstractNumId w:val="20"/>
  </w:num>
  <w:num w:numId="26">
    <w:abstractNumId w:val="5"/>
  </w:num>
  <w:num w:numId="2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3F9"/>
    <w:rsid w:val="0000315D"/>
    <w:rsid w:val="000054F0"/>
    <w:rsid w:val="00007113"/>
    <w:rsid w:val="00010243"/>
    <w:rsid w:val="0001178E"/>
    <w:rsid w:val="00011C7F"/>
    <w:rsid w:val="0001487E"/>
    <w:rsid w:val="0001558C"/>
    <w:rsid w:val="000161CF"/>
    <w:rsid w:val="0001685B"/>
    <w:rsid w:val="00016FC6"/>
    <w:rsid w:val="0002064D"/>
    <w:rsid w:val="00021BE1"/>
    <w:rsid w:val="0002359B"/>
    <w:rsid w:val="00024CD4"/>
    <w:rsid w:val="00025CB4"/>
    <w:rsid w:val="000266DA"/>
    <w:rsid w:val="00026719"/>
    <w:rsid w:val="00031185"/>
    <w:rsid w:val="000319D1"/>
    <w:rsid w:val="000319F8"/>
    <w:rsid w:val="000367D9"/>
    <w:rsid w:val="00037EE6"/>
    <w:rsid w:val="00040CB7"/>
    <w:rsid w:val="00041F4B"/>
    <w:rsid w:val="0004241C"/>
    <w:rsid w:val="000461B8"/>
    <w:rsid w:val="00046258"/>
    <w:rsid w:val="00046592"/>
    <w:rsid w:val="00051E16"/>
    <w:rsid w:val="00051EFC"/>
    <w:rsid w:val="0005226A"/>
    <w:rsid w:val="000523A3"/>
    <w:rsid w:val="00052C96"/>
    <w:rsid w:val="0005337C"/>
    <w:rsid w:val="0005501E"/>
    <w:rsid w:val="00055571"/>
    <w:rsid w:val="00055B8C"/>
    <w:rsid w:val="000560A1"/>
    <w:rsid w:val="00062CF7"/>
    <w:rsid w:val="00065E9C"/>
    <w:rsid w:val="00071CE8"/>
    <w:rsid w:val="0007383A"/>
    <w:rsid w:val="000751DC"/>
    <w:rsid w:val="00076474"/>
    <w:rsid w:val="000824A7"/>
    <w:rsid w:val="000857CA"/>
    <w:rsid w:val="00090886"/>
    <w:rsid w:val="00093DDE"/>
    <w:rsid w:val="0009409F"/>
    <w:rsid w:val="0009499B"/>
    <w:rsid w:val="0009560B"/>
    <w:rsid w:val="00095946"/>
    <w:rsid w:val="00097F97"/>
    <w:rsid w:val="000A0A30"/>
    <w:rsid w:val="000A1FBE"/>
    <w:rsid w:val="000B219F"/>
    <w:rsid w:val="000B32EE"/>
    <w:rsid w:val="000C0572"/>
    <w:rsid w:val="000C3BB1"/>
    <w:rsid w:val="000C48BC"/>
    <w:rsid w:val="000C4F0A"/>
    <w:rsid w:val="000C5B4E"/>
    <w:rsid w:val="000D0A14"/>
    <w:rsid w:val="000D2981"/>
    <w:rsid w:val="000D3833"/>
    <w:rsid w:val="000D48F3"/>
    <w:rsid w:val="000D59DC"/>
    <w:rsid w:val="000D72FD"/>
    <w:rsid w:val="000E0CED"/>
    <w:rsid w:val="000E1AFB"/>
    <w:rsid w:val="000E2046"/>
    <w:rsid w:val="000E49F2"/>
    <w:rsid w:val="000E5883"/>
    <w:rsid w:val="000E6ACD"/>
    <w:rsid w:val="000F08C4"/>
    <w:rsid w:val="000F0E67"/>
    <w:rsid w:val="000F25CC"/>
    <w:rsid w:val="000F4E9D"/>
    <w:rsid w:val="000F7315"/>
    <w:rsid w:val="000F7B71"/>
    <w:rsid w:val="00100A72"/>
    <w:rsid w:val="00104B66"/>
    <w:rsid w:val="00110D59"/>
    <w:rsid w:val="00112F1D"/>
    <w:rsid w:val="0011508A"/>
    <w:rsid w:val="001178FD"/>
    <w:rsid w:val="00121FF3"/>
    <w:rsid w:val="001221B5"/>
    <w:rsid w:val="00124CBB"/>
    <w:rsid w:val="00125968"/>
    <w:rsid w:val="00126C2B"/>
    <w:rsid w:val="0013200E"/>
    <w:rsid w:val="001320B4"/>
    <w:rsid w:val="001320ED"/>
    <w:rsid w:val="0013305C"/>
    <w:rsid w:val="00134C58"/>
    <w:rsid w:val="0013563C"/>
    <w:rsid w:val="0013678D"/>
    <w:rsid w:val="00137DE9"/>
    <w:rsid w:val="00140BD0"/>
    <w:rsid w:val="0014137D"/>
    <w:rsid w:val="00141EEC"/>
    <w:rsid w:val="001430E3"/>
    <w:rsid w:val="001440B7"/>
    <w:rsid w:val="001459CC"/>
    <w:rsid w:val="00145E1F"/>
    <w:rsid w:val="00146183"/>
    <w:rsid w:val="00150D22"/>
    <w:rsid w:val="00151308"/>
    <w:rsid w:val="00151430"/>
    <w:rsid w:val="00152EA6"/>
    <w:rsid w:val="00154914"/>
    <w:rsid w:val="001568D3"/>
    <w:rsid w:val="00164359"/>
    <w:rsid w:val="0016540E"/>
    <w:rsid w:val="001656F3"/>
    <w:rsid w:val="00165C19"/>
    <w:rsid w:val="0016746C"/>
    <w:rsid w:val="001708F6"/>
    <w:rsid w:val="00173C76"/>
    <w:rsid w:val="00174839"/>
    <w:rsid w:val="00175CEA"/>
    <w:rsid w:val="00176FBA"/>
    <w:rsid w:val="00177240"/>
    <w:rsid w:val="0017753C"/>
    <w:rsid w:val="00180C1D"/>
    <w:rsid w:val="00181550"/>
    <w:rsid w:val="0018237C"/>
    <w:rsid w:val="00182DF5"/>
    <w:rsid w:val="00183E31"/>
    <w:rsid w:val="00183E32"/>
    <w:rsid w:val="001847C8"/>
    <w:rsid w:val="001866E0"/>
    <w:rsid w:val="00186B87"/>
    <w:rsid w:val="00186D81"/>
    <w:rsid w:val="00190C93"/>
    <w:rsid w:val="001910E8"/>
    <w:rsid w:val="0019304B"/>
    <w:rsid w:val="00194C6E"/>
    <w:rsid w:val="001957DD"/>
    <w:rsid w:val="00197326"/>
    <w:rsid w:val="001978AC"/>
    <w:rsid w:val="00197D9C"/>
    <w:rsid w:val="001A2BFD"/>
    <w:rsid w:val="001A3ECE"/>
    <w:rsid w:val="001A404A"/>
    <w:rsid w:val="001B10BB"/>
    <w:rsid w:val="001B2846"/>
    <w:rsid w:val="001B4F79"/>
    <w:rsid w:val="001B63BA"/>
    <w:rsid w:val="001C1A45"/>
    <w:rsid w:val="001C4A51"/>
    <w:rsid w:val="001C4D15"/>
    <w:rsid w:val="001C52FA"/>
    <w:rsid w:val="001C583C"/>
    <w:rsid w:val="001C7783"/>
    <w:rsid w:val="001D05BA"/>
    <w:rsid w:val="001D0C93"/>
    <w:rsid w:val="001D0CAC"/>
    <w:rsid w:val="001D1BBC"/>
    <w:rsid w:val="001D2127"/>
    <w:rsid w:val="001D3597"/>
    <w:rsid w:val="001E241C"/>
    <w:rsid w:val="001E3CEE"/>
    <w:rsid w:val="001E5DC4"/>
    <w:rsid w:val="001E78D0"/>
    <w:rsid w:val="001F3C79"/>
    <w:rsid w:val="001F5968"/>
    <w:rsid w:val="001F60FD"/>
    <w:rsid w:val="001F68D3"/>
    <w:rsid w:val="0020515A"/>
    <w:rsid w:val="00206773"/>
    <w:rsid w:val="00206C9D"/>
    <w:rsid w:val="00211E0C"/>
    <w:rsid w:val="002120C2"/>
    <w:rsid w:val="002140E4"/>
    <w:rsid w:val="002161F5"/>
    <w:rsid w:val="00222126"/>
    <w:rsid w:val="002238C4"/>
    <w:rsid w:val="00223998"/>
    <w:rsid w:val="00223FB6"/>
    <w:rsid w:val="00224956"/>
    <w:rsid w:val="002251DA"/>
    <w:rsid w:val="00225F11"/>
    <w:rsid w:val="00226FEE"/>
    <w:rsid w:val="0023176F"/>
    <w:rsid w:val="002348B0"/>
    <w:rsid w:val="00236E15"/>
    <w:rsid w:val="0024096D"/>
    <w:rsid w:val="00243E78"/>
    <w:rsid w:val="0024760D"/>
    <w:rsid w:val="00247ED4"/>
    <w:rsid w:val="002504E9"/>
    <w:rsid w:val="0025223E"/>
    <w:rsid w:val="002526B4"/>
    <w:rsid w:val="0025411C"/>
    <w:rsid w:val="00256AF6"/>
    <w:rsid w:val="0025763E"/>
    <w:rsid w:val="00261CAF"/>
    <w:rsid w:val="00262791"/>
    <w:rsid w:val="00262AF7"/>
    <w:rsid w:val="00263F61"/>
    <w:rsid w:val="002644AD"/>
    <w:rsid w:val="002646FB"/>
    <w:rsid w:val="00267C2D"/>
    <w:rsid w:val="0027085D"/>
    <w:rsid w:val="0027550B"/>
    <w:rsid w:val="00277461"/>
    <w:rsid w:val="0028048D"/>
    <w:rsid w:val="00280A1C"/>
    <w:rsid w:val="00281B6B"/>
    <w:rsid w:val="00282C31"/>
    <w:rsid w:val="00283103"/>
    <w:rsid w:val="00285148"/>
    <w:rsid w:val="00285EAB"/>
    <w:rsid w:val="00286A24"/>
    <w:rsid w:val="00286B1C"/>
    <w:rsid w:val="00287C14"/>
    <w:rsid w:val="0029123E"/>
    <w:rsid w:val="002926F8"/>
    <w:rsid w:val="002947BA"/>
    <w:rsid w:val="00295988"/>
    <w:rsid w:val="002A0A81"/>
    <w:rsid w:val="002A0B2A"/>
    <w:rsid w:val="002A0E57"/>
    <w:rsid w:val="002A3CBD"/>
    <w:rsid w:val="002A4583"/>
    <w:rsid w:val="002A4D02"/>
    <w:rsid w:val="002A580E"/>
    <w:rsid w:val="002A5988"/>
    <w:rsid w:val="002B1E30"/>
    <w:rsid w:val="002B262C"/>
    <w:rsid w:val="002B60FB"/>
    <w:rsid w:val="002B61C8"/>
    <w:rsid w:val="002B6DAE"/>
    <w:rsid w:val="002C43DF"/>
    <w:rsid w:val="002C4B35"/>
    <w:rsid w:val="002C551E"/>
    <w:rsid w:val="002C786C"/>
    <w:rsid w:val="002D3818"/>
    <w:rsid w:val="002D4370"/>
    <w:rsid w:val="002D45C1"/>
    <w:rsid w:val="002D4B10"/>
    <w:rsid w:val="002D5A84"/>
    <w:rsid w:val="002D60D0"/>
    <w:rsid w:val="002D6AD7"/>
    <w:rsid w:val="002D7454"/>
    <w:rsid w:val="002E1CC9"/>
    <w:rsid w:val="002E51AD"/>
    <w:rsid w:val="002E5A98"/>
    <w:rsid w:val="002E6ED4"/>
    <w:rsid w:val="002E73B5"/>
    <w:rsid w:val="002E79DC"/>
    <w:rsid w:val="002F39AE"/>
    <w:rsid w:val="002F48E3"/>
    <w:rsid w:val="002F6897"/>
    <w:rsid w:val="00302905"/>
    <w:rsid w:val="0030323E"/>
    <w:rsid w:val="00305156"/>
    <w:rsid w:val="00310D77"/>
    <w:rsid w:val="003136E3"/>
    <w:rsid w:val="003151DC"/>
    <w:rsid w:val="00320824"/>
    <w:rsid w:val="00321B80"/>
    <w:rsid w:val="00322951"/>
    <w:rsid w:val="0032441F"/>
    <w:rsid w:val="00325042"/>
    <w:rsid w:val="003250C4"/>
    <w:rsid w:val="00327A9F"/>
    <w:rsid w:val="00333717"/>
    <w:rsid w:val="003337F7"/>
    <w:rsid w:val="0033436D"/>
    <w:rsid w:val="00334B6C"/>
    <w:rsid w:val="00335744"/>
    <w:rsid w:val="003369D9"/>
    <w:rsid w:val="00343858"/>
    <w:rsid w:val="00343DA6"/>
    <w:rsid w:val="0034462C"/>
    <w:rsid w:val="00345064"/>
    <w:rsid w:val="00345EB1"/>
    <w:rsid w:val="00350DA1"/>
    <w:rsid w:val="00351935"/>
    <w:rsid w:val="003534F7"/>
    <w:rsid w:val="003543C9"/>
    <w:rsid w:val="00354F20"/>
    <w:rsid w:val="00355B44"/>
    <w:rsid w:val="00356274"/>
    <w:rsid w:val="003568A4"/>
    <w:rsid w:val="00360380"/>
    <w:rsid w:val="00361C9D"/>
    <w:rsid w:val="00362358"/>
    <w:rsid w:val="00362BD0"/>
    <w:rsid w:val="00362E34"/>
    <w:rsid w:val="0036312B"/>
    <w:rsid w:val="00363DF5"/>
    <w:rsid w:val="003667BA"/>
    <w:rsid w:val="00370F1B"/>
    <w:rsid w:val="0037358A"/>
    <w:rsid w:val="003753D2"/>
    <w:rsid w:val="00377063"/>
    <w:rsid w:val="003820C0"/>
    <w:rsid w:val="003852A8"/>
    <w:rsid w:val="0038724E"/>
    <w:rsid w:val="00387807"/>
    <w:rsid w:val="00387B23"/>
    <w:rsid w:val="003918A3"/>
    <w:rsid w:val="00391E38"/>
    <w:rsid w:val="00393095"/>
    <w:rsid w:val="00393D09"/>
    <w:rsid w:val="00394432"/>
    <w:rsid w:val="003A00F6"/>
    <w:rsid w:val="003A0311"/>
    <w:rsid w:val="003A1525"/>
    <w:rsid w:val="003A1745"/>
    <w:rsid w:val="003A1E5B"/>
    <w:rsid w:val="003A7F80"/>
    <w:rsid w:val="003B5DF4"/>
    <w:rsid w:val="003B60BD"/>
    <w:rsid w:val="003B75D7"/>
    <w:rsid w:val="003B7C38"/>
    <w:rsid w:val="003C4517"/>
    <w:rsid w:val="003C4E63"/>
    <w:rsid w:val="003C6ADC"/>
    <w:rsid w:val="003C6BF0"/>
    <w:rsid w:val="003D000B"/>
    <w:rsid w:val="003D0312"/>
    <w:rsid w:val="003D2A1B"/>
    <w:rsid w:val="003D4382"/>
    <w:rsid w:val="003E0752"/>
    <w:rsid w:val="003E2856"/>
    <w:rsid w:val="003E4A50"/>
    <w:rsid w:val="003E5C94"/>
    <w:rsid w:val="003E5E2F"/>
    <w:rsid w:val="003E686D"/>
    <w:rsid w:val="003F1E24"/>
    <w:rsid w:val="003F282F"/>
    <w:rsid w:val="003F4287"/>
    <w:rsid w:val="003F4289"/>
    <w:rsid w:val="003F6601"/>
    <w:rsid w:val="003F7358"/>
    <w:rsid w:val="00402CAB"/>
    <w:rsid w:val="0040477D"/>
    <w:rsid w:val="004064A8"/>
    <w:rsid w:val="0040674A"/>
    <w:rsid w:val="004076C5"/>
    <w:rsid w:val="0041224F"/>
    <w:rsid w:val="00413A9B"/>
    <w:rsid w:val="004154D1"/>
    <w:rsid w:val="004175D3"/>
    <w:rsid w:val="00421E25"/>
    <w:rsid w:val="00423910"/>
    <w:rsid w:val="004242D8"/>
    <w:rsid w:val="004243EE"/>
    <w:rsid w:val="00424F1A"/>
    <w:rsid w:val="0042657F"/>
    <w:rsid w:val="004344B4"/>
    <w:rsid w:val="004356B6"/>
    <w:rsid w:val="00435887"/>
    <w:rsid w:val="00435F3D"/>
    <w:rsid w:val="004417D5"/>
    <w:rsid w:val="00442088"/>
    <w:rsid w:val="00445086"/>
    <w:rsid w:val="00445415"/>
    <w:rsid w:val="00445BEF"/>
    <w:rsid w:val="004466BD"/>
    <w:rsid w:val="00452EA0"/>
    <w:rsid w:val="00456FA0"/>
    <w:rsid w:val="00457C1F"/>
    <w:rsid w:val="00464DA0"/>
    <w:rsid w:val="00466659"/>
    <w:rsid w:val="0046681A"/>
    <w:rsid w:val="00466B4A"/>
    <w:rsid w:val="00470621"/>
    <w:rsid w:val="004727A0"/>
    <w:rsid w:val="00472B0F"/>
    <w:rsid w:val="00473F0C"/>
    <w:rsid w:val="00477FB8"/>
    <w:rsid w:val="00480E88"/>
    <w:rsid w:val="00482488"/>
    <w:rsid w:val="004858A1"/>
    <w:rsid w:val="004867B2"/>
    <w:rsid w:val="00490296"/>
    <w:rsid w:val="00490F91"/>
    <w:rsid w:val="004924C5"/>
    <w:rsid w:val="004956C7"/>
    <w:rsid w:val="004964C1"/>
    <w:rsid w:val="004A0CC7"/>
    <w:rsid w:val="004A1265"/>
    <w:rsid w:val="004A1C67"/>
    <w:rsid w:val="004A48F4"/>
    <w:rsid w:val="004A690E"/>
    <w:rsid w:val="004B035B"/>
    <w:rsid w:val="004B1FF5"/>
    <w:rsid w:val="004B2704"/>
    <w:rsid w:val="004B3324"/>
    <w:rsid w:val="004B497F"/>
    <w:rsid w:val="004B57EC"/>
    <w:rsid w:val="004B6786"/>
    <w:rsid w:val="004C105A"/>
    <w:rsid w:val="004C241C"/>
    <w:rsid w:val="004C3E5D"/>
    <w:rsid w:val="004C69DD"/>
    <w:rsid w:val="004C7188"/>
    <w:rsid w:val="004D16AE"/>
    <w:rsid w:val="004D2B44"/>
    <w:rsid w:val="004D4250"/>
    <w:rsid w:val="004D55A6"/>
    <w:rsid w:val="004D7081"/>
    <w:rsid w:val="004E0E63"/>
    <w:rsid w:val="004E1FF8"/>
    <w:rsid w:val="004E4EA4"/>
    <w:rsid w:val="004E6D31"/>
    <w:rsid w:val="004E79E1"/>
    <w:rsid w:val="004F2C54"/>
    <w:rsid w:val="004F2DEB"/>
    <w:rsid w:val="004F2F95"/>
    <w:rsid w:val="004F39B2"/>
    <w:rsid w:val="004F4524"/>
    <w:rsid w:val="004F559F"/>
    <w:rsid w:val="004F6BE9"/>
    <w:rsid w:val="004F729B"/>
    <w:rsid w:val="00503FA3"/>
    <w:rsid w:val="00505853"/>
    <w:rsid w:val="00505CE7"/>
    <w:rsid w:val="00505DAC"/>
    <w:rsid w:val="00505FC7"/>
    <w:rsid w:val="00506CC4"/>
    <w:rsid w:val="00507402"/>
    <w:rsid w:val="00507FC2"/>
    <w:rsid w:val="00510287"/>
    <w:rsid w:val="0051440D"/>
    <w:rsid w:val="0051573B"/>
    <w:rsid w:val="005172AB"/>
    <w:rsid w:val="005230AB"/>
    <w:rsid w:val="005240AD"/>
    <w:rsid w:val="005249EF"/>
    <w:rsid w:val="00526BB1"/>
    <w:rsid w:val="00527BAC"/>
    <w:rsid w:val="005307CE"/>
    <w:rsid w:val="00531362"/>
    <w:rsid w:val="00531CC9"/>
    <w:rsid w:val="00531E69"/>
    <w:rsid w:val="005323C1"/>
    <w:rsid w:val="00532D41"/>
    <w:rsid w:val="005333E0"/>
    <w:rsid w:val="00534A3D"/>
    <w:rsid w:val="00535C40"/>
    <w:rsid w:val="00535DA4"/>
    <w:rsid w:val="005363BC"/>
    <w:rsid w:val="00536D52"/>
    <w:rsid w:val="00537A5C"/>
    <w:rsid w:val="00537EC4"/>
    <w:rsid w:val="00537F99"/>
    <w:rsid w:val="005410A9"/>
    <w:rsid w:val="005418E3"/>
    <w:rsid w:val="005430FE"/>
    <w:rsid w:val="0054412D"/>
    <w:rsid w:val="00547979"/>
    <w:rsid w:val="00547DC1"/>
    <w:rsid w:val="0055060B"/>
    <w:rsid w:val="005516A0"/>
    <w:rsid w:val="005527F7"/>
    <w:rsid w:val="00552F0D"/>
    <w:rsid w:val="00563001"/>
    <w:rsid w:val="00564340"/>
    <w:rsid w:val="00567B35"/>
    <w:rsid w:val="00567B55"/>
    <w:rsid w:val="005711D3"/>
    <w:rsid w:val="00572827"/>
    <w:rsid w:val="005729D7"/>
    <w:rsid w:val="00573DC9"/>
    <w:rsid w:val="00574BE6"/>
    <w:rsid w:val="0057590C"/>
    <w:rsid w:val="00580374"/>
    <w:rsid w:val="00582F96"/>
    <w:rsid w:val="00583023"/>
    <w:rsid w:val="00584793"/>
    <w:rsid w:val="00585108"/>
    <w:rsid w:val="00587002"/>
    <w:rsid w:val="00593FC3"/>
    <w:rsid w:val="0059721B"/>
    <w:rsid w:val="00597BF4"/>
    <w:rsid w:val="005A170F"/>
    <w:rsid w:val="005A3894"/>
    <w:rsid w:val="005A3E93"/>
    <w:rsid w:val="005A5633"/>
    <w:rsid w:val="005B0125"/>
    <w:rsid w:val="005B0CDD"/>
    <w:rsid w:val="005B1FFC"/>
    <w:rsid w:val="005B3E41"/>
    <w:rsid w:val="005B41BE"/>
    <w:rsid w:val="005B41EF"/>
    <w:rsid w:val="005B44C4"/>
    <w:rsid w:val="005B63CB"/>
    <w:rsid w:val="005C0052"/>
    <w:rsid w:val="005C0492"/>
    <w:rsid w:val="005C0677"/>
    <w:rsid w:val="005C1C69"/>
    <w:rsid w:val="005C4C8E"/>
    <w:rsid w:val="005D1640"/>
    <w:rsid w:val="005D50C8"/>
    <w:rsid w:val="005D7DEB"/>
    <w:rsid w:val="005E2255"/>
    <w:rsid w:val="005E4175"/>
    <w:rsid w:val="005E4EA4"/>
    <w:rsid w:val="005E76ED"/>
    <w:rsid w:val="005E7FB4"/>
    <w:rsid w:val="005F2474"/>
    <w:rsid w:val="005F5D90"/>
    <w:rsid w:val="005F6AF1"/>
    <w:rsid w:val="006010C6"/>
    <w:rsid w:val="00601BE5"/>
    <w:rsid w:val="0060201E"/>
    <w:rsid w:val="00602DA7"/>
    <w:rsid w:val="00603B9F"/>
    <w:rsid w:val="006044A0"/>
    <w:rsid w:val="00605199"/>
    <w:rsid w:val="0060532C"/>
    <w:rsid w:val="00610BC1"/>
    <w:rsid w:val="00611056"/>
    <w:rsid w:val="00613826"/>
    <w:rsid w:val="00614933"/>
    <w:rsid w:val="00614EDA"/>
    <w:rsid w:val="00617914"/>
    <w:rsid w:val="00622332"/>
    <w:rsid w:val="0062284B"/>
    <w:rsid w:val="006242F9"/>
    <w:rsid w:val="00625C1E"/>
    <w:rsid w:val="00626729"/>
    <w:rsid w:val="006278D0"/>
    <w:rsid w:val="0063009D"/>
    <w:rsid w:val="0063013A"/>
    <w:rsid w:val="006301D3"/>
    <w:rsid w:val="00631ECE"/>
    <w:rsid w:val="00632DCE"/>
    <w:rsid w:val="00633D30"/>
    <w:rsid w:val="006376FB"/>
    <w:rsid w:val="0064092B"/>
    <w:rsid w:val="00640D4F"/>
    <w:rsid w:val="0064151C"/>
    <w:rsid w:val="00641B05"/>
    <w:rsid w:val="00643705"/>
    <w:rsid w:val="0064385C"/>
    <w:rsid w:val="006438C4"/>
    <w:rsid w:val="006464CB"/>
    <w:rsid w:val="00646A17"/>
    <w:rsid w:val="00646B09"/>
    <w:rsid w:val="00647685"/>
    <w:rsid w:val="006479F2"/>
    <w:rsid w:val="00647CF5"/>
    <w:rsid w:val="00654733"/>
    <w:rsid w:val="00656919"/>
    <w:rsid w:val="006600B7"/>
    <w:rsid w:val="0066142B"/>
    <w:rsid w:val="00661444"/>
    <w:rsid w:val="00661CAA"/>
    <w:rsid w:val="00663FB2"/>
    <w:rsid w:val="00670F59"/>
    <w:rsid w:val="00671393"/>
    <w:rsid w:val="00675C2C"/>
    <w:rsid w:val="00676A76"/>
    <w:rsid w:val="00681F81"/>
    <w:rsid w:val="00683374"/>
    <w:rsid w:val="00684EEB"/>
    <w:rsid w:val="006850E8"/>
    <w:rsid w:val="0068761B"/>
    <w:rsid w:val="006942B9"/>
    <w:rsid w:val="00694BDE"/>
    <w:rsid w:val="00694D49"/>
    <w:rsid w:val="00695A12"/>
    <w:rsid w:val="00696A06"/>
    <w:rsid w:val="00697D3C"/>
    <w:rsid w:val="006A516B"/>
    <w:rsid w:val="006A669D"/>
    <w:rsid w:val="006B09F1"/>
    <w:rsid w:val="006B108C"/>
    <w:rsid w:val="006B1AB9"/>
    <w:rsid w:val="006B2169"/>
    <w:rsid w:val="006B30B2"/>
    <w:rsid w:val="006B32DD"/>
    <w:rsid w:val="006B4958"/>
    <w:rsid w:val="006B5DC2"/>
    <w:rsid w:val="006B72C8"/>
    <w:rsid w:val="006C1FB1"/>
    <w:rsid w:val="006C2C81"/>
    <w:rsid w:val="006C524B"/>
    <w:rsid w:val="006C56A6"/>
    <w:rsid w:val="006C729D"/>
    <w:rsid w:val="006C780F"/>
    <w:rsid w:val="006D0B81"/>
    <w:rsid w:val="006D656E"/>
    <w:rsid w:val="006E20E8"/>
    <w:rsid w:val="006E23DD"/>
    <w:rsid w:val="006E2611"/>
    <w:rsid w:val="006E4F5A"/>
    <w:rsid w:val="006E613F"/>
    <w:rsid w:val="006F2A2C"/>
    <w:rsid w:val="006F43E0"/>
    <w:rsid w:val="006F4F64"/>
    <w:rsid w:val="006F7E43"/>
    <w:rsid w:val="00700A48"/>
    <w:rsid w:val="00701A05"/>
    <w:rsid w:val="00701EE8"/>
    <w:rsid w:val="00702DB1"/>
    <w:rsid w:val="00706FCD"/>
    <w:rsid w:val="00711130"/>
    <w:rsid w:val="00715FE2"/>
    <w:rsid w:val="0071619B"/>
    <w:rsid w:val="0072014E"/>
    <w:rsid w:val="00721AC5"/>
    <w:rsid w:val="00721C5B"/>
    <w:rsid w:val="00724130"/>
    <w:rsid w:val="007247D0"/>
    <w:rsid w:val="00724A40"/>
    <w:rsid w:val="00725C31"/>
    <w:rsid w:val="0072725B"/>
    <w:rsid w:val="00727B1D"/>
    <w:rsid w:val="007307BE"/>
    <w:rsid w:val="00730ABB"/>
    <w:rsid w:val="00732317"/>
    <w:rsid w:val="00732FBD"/>
    <w:rsid w:val="00733E57"/>
    <w:rsid w:val="00735C57"/>
    <w:rsid w:val="007377FF"/>
    <w:rsid w:val="0074183C"/>
    <w:rsid w:val="00745C94"/>
    <w:rsid w:val="007465A9"/>
    <w:rsid w:val="007466DE"/>
    <w:rsid w:val="00747CF9"/>
    <w:rsid w:val="007505CE"/>
    <w:rsid w:val="0075643C"/>
    <w:rsid w:val="00756A05"/>
    <w:rsid w:val="007609C7"/>
    <w:rsid w:val="00760C67"/>
    <w:rsid w:val="00760FBC"/>
    <w:rsid w:val="00761E8D"/>
    <w:rsid w:val="00762F3A"/>
    <w:rsid w:val="007638C9"/>
    <w:rsid w:val="00764BCB"/>
    <w:rsid w:val="007651E1"/>
    <w:rsid w:val="00771887"/>
    <w:rsid w:val="00773D3B"/>
    <w:rsid w:val="007833C8"/>
    <w:rsid w:val="00783F02"/>
    <w:rsid w:val="00787042"/>
    <w:rsid w:val="00792C29"/>
    <w:rsid w:val="007939AF"/>
    <w:rsid w:val="0079638C"/>
    <w:rsid w:val="00797083"/>
    <w:rsid w:val="007A021B"/>
    <w:rsid w:val="007A040F"/>
    <w:rsid w:val="007A445E"/>
    <w:rsid w:val="007A4725"/>
    <w:rsid w:val="007A48FC"/>
    <w:rsid w:val="007A6CCC"/>
    <w:rsid w:val="007A7A95"/>
    <w:rsid w:val="007B0384"/>
    <w:rsid w:val="007B093A"/>
    <w:rsid w:val="007B0957"/>
    <w:rsid w:val="007B597E"/>
    <w:rsid w:val="007B657C"/>
    <w:rsid w:val="007B66AE"/>
    <w:rsid w:val="007B7419"/>
    <w:rsid w:val="007C368E"/>
    <w:rsid w:val="007C4F90"/>
    <w:rsid w:val="007C7732"/>
    <w:rsid w:val="007D0514"/>
    <w:rsid w:val="007D32B8"/>
    <w:rsid w:val="007D41B9"/>
    <w:rsid w:val="007D4A58"/>
    <w:rsid w:val="007D516D"/>
    <w:rsid w:val="007D68E2"/>
    <w:rsid w:val="007D6964"/>
    <w:rsid w:val="007D7848"/>
    <w:rsid w:val="007E01EE"/>
    <w:rsid w:val="007E23FE"/>
    <w:rsid w:val="007E3ABD"/>
    <w:rsid w:val="007E585C"/>
    <w:rsid w:val="007E657F"/>
    <w:rsid w:val="007F38E0"/>
    <w:rsid w:val="007F449E"/>
    <w:rsid w:val="007F493C"/>
    <w:rsid w:val="008045C6"/>
    <w:rsid w:val="00805173"/>
    <w:rsid w:val="00806720"/>
    <w:rsid w:val="0081003E"/>
    <w:rsid w:val="00811E3D"/>
    <w:rsid w:val="00811E60"/>
    <w:rsid w:val="00814482"/>
    <w:rsid w:val="00815FD8"/>
    <w:rsid w:val="00816D08"/>
    <w:rsid w:val="00817DD8"/>
    <w:rsid w:val="00821281"/>
    <w:rsid w:val="008213CF"/>
    <w:rsid w:val="0082160A"/>
    <w:rsid w:val="00821B7F"/>
    <w:rsid w:val="00824BCB"/>
    <w:rsid w:val="00825457"/>
    <w:rsid w:val="00825529"/>
    <w:rsid w:val="0082617F"/>
    <w:rsid w:val="008278B8"/>
    <w:rsid w:val="008408E0"/>
    <w:rsid w:val="00840E6C"/>
    <w:rsid w:val="00842039"/>
    <w:rsid w:val="00842184"/>
    <w:rsid w:val="0084431E"/>
    <w:rsid w:val="00844B42"/>
    <w:rsid w:val="00844CFE"/>
    <w:rsid w:val="00846D5A"/>
    <w:rsid w:val="008472A1"/>
    <w:rsid w:val="00847754"/>
    <w:rsid w:val="008547C4"/>
    <w:rsid w:val="008570FD"/>
    <w:rsid w:val="0086134B"/>
    <w:rsid w:val="0086176E"/>
    <w:rsid w:val="00861AF0"/>
    <w:rsid w:val="00867339"/>
    <w:rsid w:val="008706BD"/>
    <w:rsid w:val="00872FF9"/>
    <w:rsid w:val="00873259"/>
    <w:rsid w:val="00873453"/>
    <w:rsid w:val="008740F7"/>
    <w:rsid w:val="00874AC7"/>
    <w:rsid w:val="00882A5B"/>
    <w:rsid w:val="00883216"/>
    <w:rsid w:val="008837A6"/>
    <w:rsid w:val="008838B4"/>
    <w:rsid w:val="0088417A"/>
    <w:rsid w:val="008854A5"/>
    <w:rsid w:val="0088735E"/>
    <w:rsid w:val="00891208"/>
    <w:rsid w:val="008951AB"/>
    <w:rsid w:val="0089529C"/>
    <w:rsid w:val="008A2A1B"/>
    <w:rsid w:val="008A3CE6"/>
    <w:rsid w:val="008A4879"/>
    <w:rsid w:val="008A7E0C"/>
    <w:rsid w:val="008B35D6"/>
    <w:rsid w:val="008B4EDA"/>
    <w:rsid w:val="008B5CEB"/>
    <w:rsid w:val="008B770A"/>
    <w:rsid w:val="008C1051"/>
    <w:rsid w:val="008C14C6"/>
    <w:rsid w:val="008C1895"/>
    <w:rsid w:val="008C1A88"/>
    <w:rsid w:val="008C237D"/>
    <w:rsid w:val="008C3A97"/>
    <w:rsid w:val="008C4165"/>
    <w:rsid w:val="008C4257"/>
    <w:rsid w:val="008C5506"/>
    <w:rsid w:val="008C6FDE"/>
    <w:rsid w:val="008D1FAC"/>
    <w:rsid w:val="008D434A"/>
    <w:rsid w:val="008D498F"/>
    <w:rsid w:val="008E01FE"/>
    <w:rsid w:val="008E07C0"/>
    <w:rsid w:val="008E202D"/>
    <w:rsid w:val="008E61C0"/>
    <w:rsid w:val="008E793E"/>
    <w:rsid w:val="008F1744"/>
    <w:rsid w:val="008F2D62"/>
    <w:rsid w:val="008F3265"/>
    <w:rsid w:val="008F3A5D"/>
    <w:rsid w:val="008F3E62"/>
    <w:rsid w:val="008F44DB"/>
    <w:rsid w:val="008F5905"/>
    <w:rsid w:val="008F5CB0"/>
    <w:rsid w:val="008F6512"/>
    <w:rsid w:val="008F675A"/>
    <w:rsid w:val="008F68A3"/>
    <w:rsid w:val="009020D7"/>
    <w:rsid w:val="00902597"/>
    <w:rsid w:val="00904168"/>
    <w:rsid w:val="009047B1"/>
    <w:rsid w:val="00905139"/>
    <w:rsid w:val="00905957"/>
    <w:rsid w:val="00905A07"/>
    <w:rsid w:val="009073F9"/>
    <w:rsid w:val="00907B9C"/>
    <w:rsid w:val="0091090A"/>
    <w:rsid w:val="00910B5A"/>
    <w:rsid w:val="00911CA4"/>
    <w:rsid w:val="0091333C"/>
    <w:rsid w:val="00917137"/>
    <w:rsid w:val="00917391"/>
    <w:rsid w:val="00923960"/>
    <w:rsid w:val="00923BB1"/>
    <w:rsid w:val="00924414"/>
    <w:rsid w:val="00925DD2"/>
    <w:rsid w:val="00925EA3"/>
    <w:rsid w:val="00927EA6"/>
    <w:rsid w:val="009330F0"/>
    <w:rsid w:val="009333FA"/>
    <w:rsid w:val="00934FF5"/>
    <w:rsid w:val="009360A5"/>
    <w:rsid w:val="009403E1"/>
    <w:rsid w:val="00942133"/>
    <w:rsid w:val="00944340"/>
    <w:rsid w:val="009505FC"/>
    <w:rsid w:val="00950B81"/>
    <w:rsid w:val="00951489"/>
    <w:rsid w:val="00952566"/>
    <w:rsid w:val="00953598"/>
    <w:rsid w:val="00955C9C"/>
    <w:rsid w:val="00956353"/>
    <w:rsid w:val="0095637B"/>
    <w:rsid w:val="00957589"/>
    <w:rsid w:val="00962149"/>
    <w:rsid w:val="00963B2A"/>
    <w:rsid w:val="0096566D"/>
    <w:rsid w:val="00965CD1"/>
    <w:rsid w:val="00971417"/>
    <w:rsid w:val="009729AD"/>
    <w:rsid w:val="00972CAD"/>
    <w:rsid w:val="00972EE6"/>
    <w:rsid w:val="00976467"/>
    <w:rsid w:val="00976915"/>
    <w:rsid w:val="0098064C"/>
    <w:rsid w:val="009807DB"/>
    <w:rsid w:val="00980FF1"/>
    <w:rsid w:val="009839DE"/>
    <w:rsid w:val="00986212"/>
    <w:rsid w:val="00987E22"/>
    <w:rsid w:val="00990B89"/>
    <w:rsid w:val="0099281B"/>
    <w:rsid w:val="00997FC9"/>
    <w:rsid w:val="009A2462"/>
    <w:rsid w:val="009A26A6"/>
    <w:rsid w:val="009B0A1B"/>
    <w:rsid w:val="009B3346"/>
    <w:rsid w:val="009B46FC"/>
    <w:rsid w:val="009B48B6"/>
    <w:rsid w:val="009B48F2"/>
    <w:rsid w:val="009C1371"/>
    <w:rsid w:val="009C2E5C"/>
    <w:rsid w:val="009C3227"/>
    <w:rsid w:val="009C46D0"/>
    <w:rsid w:val="009C6A72"/>
    <w:rsid w:val="009C74C3"/>
    <w:rsid w:val="009D0DF8"/>
    <w:rsid w:val="009D20DF"/>
    <w:rsid w:val="009D4507"/>
    <w:rsid w:val="009D544B"/>
    <w:rsid w:val="009D714A"/>
    <w:rsid w:val="009D716B"/>
    <w:rsid w:val="009D7AB1"/>
    <w:rsid w:val="009E458D"/>
    <w:rsid w:val="009E4E21"/>
    <w:rsid w:val="009F2775"/>
    <w:rsid w:val="009F2BC8"/>
    <w:rsid w:val="009F423A"/>
    <w:rsid w:val="009F668F"/>
    <w:rsid w:val="00A072C4"/>
    <w:rsid w:val="00A15E12"/>
    <w:rsid w:val="00A1747C"/>
    <w:rsid w:val="00A239AD"/>
    <w:rsid w:val="00A259B9"/>
    <w:rsid w:val="00A265D6"/>
    <w:rsid w:val="00A27233"/>
    <w:rsid w:val="00A278D5"/>
    <w:rsid w:val="00A27BC8"/>
    <w:rsid w:val="00A339B1"/>
    <w:rsid w:val="00A350E7"/>
    <w:rsid w:val="00A40B4D"/>
    <w:rsid w:val="00A40F2F"/>
    <w:rsid w:val="00A42EF4"/>
    <w:rsid w:val="00A434A4"/>
    <w:rsid w:val="00A46B15"/>
    <w:rsid w:val="00A46CDD"/>
    <w:rsid w:val="00A47A8F"/>
    <w:rsid w:val="00A51625"/>
    <w:rsid w:val="00A53935"/>
    <w:rsid w:val="00A544AB"/>
    <w:rsid w:val="00A56A1A"/>
    <w:rsid w:val="00A57376"/>
    <w:rsid w:val="00A62188"/>
    <w:rsid w:val="00A6270F"/>
    <w:rsid w:val="00A62EE3"/>
    <w:rsid w:val="00A643EB"/>
    <w:rsid w:val="00A64536"/>
    <w:rsid w:val="00A73876"/>
    <w:rsid w:val="00A73DE8"/>
    <w:rsid w:val="00A75AAD"/>
    <w:rsid w:val="00A77270"/>
    <w:rsid w:val="00A8137D"/>
    <w:rsid w:val="00A81E46"/>
    <w:rsid w:val="00A82285"/>
    <w:rsid w:val="00A830FF"/>
    <w:rsid w:val="00A8581E"/>
    <w:rsid w:val="00A85C4A"/>
    <w:rsid w:val="00A90EBB"/>
    <w:rsid w:val="00A9665A"/>
    <w:rsid w:val="00A97C74"/>
    <w:rsid w:val="00AA09D1"/>
    <w:rsid w:val="00AA0C29"/>
    <w:rsid w:val="00AA631D"/>
    <w:rsid w:val="00AB0CBE"/>
    <w:rsid w:val="00AB170E"/>
    <w:rsid w:val="00AB6341"/>
    <w:rsid w:val="00AB6B22"/>
    <w:rsid w:val="00AB6BA4"/>
    <w:rsid w:val="00AC10B5"/>
    <w:rsid w:val="00AC1687"/>
    <w:rsid w:val="00AC1923"/>
    <w:rsid w:val="00AC1EFF"/>
    <w:rsid w:val="00AC2BE3"/>
    <w:rsid w:val="00AC4065"/>
    <w:rsid w:val="00AC53AB"/>
    <w:rsid w:val="00AC6448"/>
    <w:rsid w:val="00AD2652"/>
    <w:rsid w:val="00AD3377"/>
    <w:rsid w:val="00AE22ED"/>
    <w:rsid w:val="00AE2476"/>
    <w:rsid w:val="00AE3DCF"/>
    <w:rsid w:val="00AE4F8E"/>
    <w:rsid w:val="00AE5809"/>
    <w:rsid w:val="00AE6ABD"/>
    <w:rsid w:val="00AE7641"/>
    <w:rsid w:val="00AF0DEE"/>
    <w:rsid w:val="00AF13AF"/>
    <w:rsid w:val="00AF1777"/>
    <w:rsid w:val="00AF302A"/>
    <w:rsid w:val="00AF3D9E"/>
    <w:rsid w:val="00AF5D58"/>
    <w:rsid w:val="00AF5E9D"/>
    <w:rsid w:val="00AF7BC7"/>
    <w:rsid w:val="00B001BE"/>
    <w:rsid w:val="00B003BB"/>
    <w:rsid w:val="00B01BC8"/>
    <w:rsid w:val="00B05458"/>
    <w:rsid w:val="00B07650"/>
    <w:rsid w:val="00B07A58"/>
    <w:rsid w:val="00B111D5"/>
    <w:rsid w:val="00B11C11"/>
    <w:rsid w:val="00B126AD"/>
    <w:rsid w:val="00B12AA6"/>
    <w:rsid w:val="00B15250"/>
    <w:rsid w:val="00B20F73"/>
    <w:rsid w:val="00B237A0"/>
    <w:rsid w:val="00B25AC9"/>
    <w:rsid w:val="00B26225"/>
    <w:rsid w:val="00B30852"/>
    <w:rsid w:val="00B31017"/>
    <w:rsid w:val="00B31193"/>
    <w:rsid w:val="00B31931"/>
    <w:rsid w:val="00B32712"/>
    <w:rsid w:val="00B3363B"/>
    <w:rsid w:val="00B360AA"/>
    <w:rsid w:val="00B46A8A"/>
    <w:rsid w:val="00B471A4"/>
    <w:rsid w:val="00B472AC"/>
    <w:rsid w:val="00B5037E"/>
    <w:rsid w:val="00B518BF"/>
    <w:rsid w:val="00B51EDB"/>
    <w:rsid w:val="00B52422"/>
    <w:rsid w:val="00B5329C"/>
    <w:rsid w:val="00B56AAC"/>
    <w:rsid w:val="00B602FD"/>
    <w:rsid w:val="00B63751"/>
    <w:rsid w:val="00B64201"/>
    <w:rsid w:val="00B6436F"/>
    <w:rsid w:val="00B662C5"/>
    <w:rsid w:val="00B6757A"/>
    <w:rsid w:val="00B70959"/>
    <w:rsid w:val="00B8275F"/>
    <w:rsid w:val="00B8486D"/>
    <w:rsid w:val="00B855B0"/>
    <w:rsid w:val="00B863CD"/>
    <w:rsid w:val="00B8738F"/>
    <w:rsid w:val="00B923C3"/>
    <w:rsid w:val="00B92B05"/>
    <w:rsid w:val="00B94FE1"/>
    <w:rsid w:val="00B950AB"/>
    <w:rsid w:val="00B973C6"/>
    <w:rsid w:val="00B9789B"/>
    <w:rsid w:val="00BA0DCE"/>
    <w:rsid w:val="00BA1838"/>
    <w:rsid w:val="00BA3432"/>
    <w:rsid w:val="00BA3A64"/>
    <w:rsid w:val="00BA551F"/>
    <w:rsid w:val="00BA60B7"/>
    <w:rsid w:val="00BA681F"/>
    <w:rsid w:val="00BB0693"/>
    <w:rsid w:val="00BB38D1"/>
    <w:rsid w:val="00BB3A95"/>
    <w:rsid w:val="00BB3FA2"/>
    <w:rsid w:val="00BB509F"/>
    <w:rsid w:val="00BB6607"/>
    <w:rsid w:val="00BC0A29"/>
    <w:rsid w:val="00BC2100"/>
    <w:rsid w:val="00BC21F8"/>
    <w:rsid w:val="00BC3392"/>
    <w:rsid w:val="00BC6E67"/>
    <w:rsid w:val="00BD41DC"/>
    <w:rsid w:val="00BD5919"/>
    <w:rsid w:val="00BD597A"/>
    <w:rsid w:val="00BD7230"/>
    <w:rsid w:val="00BD7EF8"/>
    <w:rsid w:val="00BE17B8"/>
    <w:rsid w:val="00BE26B9"/>
    <w:rsid w:val="00BE3503"/>
    <w:rsid w:val="00BE6CB1"/>
    <w:rsid w:val="00BE6D64"/>
    <w:rsid w:val="00BE7347"/>
    <w:rsid w:val="00BE7973"/>
    <w:rsid w:val="00BF0C03"/>
    <w:rsid w:val="00BF2335"/>
    <w:rsid w:val="00BF27B4"/>
    <w:rsid w:val="00BF517F"/>
    <w:rsid w:val="00BF745C"/>
    <w:rsid w:val="00C0038D"/>
    <w:rsid w:val="00C00532"/>
    <w:rsid w:val="00C035C6"/>
    <w:rsid w:val="00C0544C"/>
    <w:rsid w:val="00C11069"/>
    <w:rsid w:val="00C11F25"/>
    <w:rsid w:val="00C13E32"/>
    <w:rsid w:val="00C160B4"/>
    <w:rsid w:val="00C16116"/>
    <w:rsid w:val="00C166F4"/>
    <w:rsid w:val="00C171D9"/>
    <w:rsid w:val="00C173E2"/>
    <w:rsid w:val="00C17FD0"/>
    <w:rsid w:val="00C219B1"/>
    <w:rsid w:val="00C2273E"/>
    <w:rsid w:val="00C22D1B"/>
    <w:rsid w:val="00C256BA"/>
    <w:rsid w:val="00C25EE6"/>
    <w:rsid w:val="00C27313"/>
    <w:rsid w:val="00C328A6"/>
    <w:rsid w:val="00C32C8E"/>
    <w:rsid w:val="00C330A7"/>
    <w:rsid w:val="00C349F3"/>
    <w:rsid w:val="00C34A11"/>
    <w:rsid w:val="00C37AC6"/>
    <w:rsid w:val="00C37B8C"/>
    <w:rsid w:val="00C46911"/>
    <w:rsid w:val="00C46971"/>
    <w:rsid w:val="00C47ACD"/>
    <w:rsid w:val="00C51E08"/>
    <w:rsid w:val="00C53B69"/>
    <w:rsid w:val="00C53C50"/>
    <w:rsid w:val="00C54A2F"/>
    <w:rsid w:val="00C54FCD"/>
    <w:rsid w:val="00C55B73"/>
    <w:rsid w:val="00C57437"/>
    <w:rsid w:val="00C606E7"/>
    <w:rsid w:val="00C6186A"/>
    <w:rsid w:val="00C61E46"/>
    <w:rsid w:val="00C62E74"/>
    <w:rsid w:val="00C62F25"/>
    <w:rsid w:val="00C63800"/>
    <w:rsid w:val="00C67145"/>
    <w:rsid w:val="00C7214B"/>
    <w:rsid w:val="00C74610"/>
    <w:rsid w:val="00C75D5D"/>
    <w:rsid w:val="00C8229E"/>
    <w:rsid w:val="00C84068"/>
    <w:rsid w:val="00C8651B"/>
    <w:rsid w:val="00C87FBB"/>
    <w:rsid w:val="00C90699"/>
    <w:rsid w:val="00C90C36"/>
    <w:rsid w:val="00C91C85"/>
    <w:rsid w:val="00C94D65"/>
    <w:rsid w:val="00CA05B6"/>
    <w:rsid w:val="00CA1393"/>
    <w:rsid w:val="00CA1CC5"/>
    <w:rsid w:val="00CA1D05"/>
    <w:rsid w:val="00CA23FD"/>
    <w:rsid w:val="00CA4C3F"/>
    <w:rsid w:val="00CB1256"/>
    <w:rsid w:val="00CB21A5"/>
    <w:rsid w:val="00CB2523"/>
    <w:rsid w:val="00CB3205"/>
    <w:rsid w:val="00CB327A"/>
    <w:rsid w:val="00CB7222"/>
    <w:rsid w:val="00CC0B2A"/>
    <w:rsid w:val="00CC2754"/>
    <w:rsid w:val="00CC4DB2"/>
    <w:rsid w:val="00CC5D78"/>
    <w:rsid w:val="00CC6D61"/>
    <w:rsid w:val="00CC750A"/>
    <w:rsid w:val="00CD00DB"/>
    <w:rsid w:val="00CD3F5E"/>
    <w:rsid w:val="00CE2539"/>
    <w:rsid w:val="00CE2668"/>
    <w:rsid w:val="00CE351B"/>
    <w:rsid w:val="00CE3611"/>
    <w:rsid w:val="00CE4163"/>
    <w:rsid w:val="00CE4717"/>
    <w:rsid w:val="00CE50FC"/>
    <w:rsid w:val="00CE5318"/>
    <w:rsid w:val="00CE627E"/>
    <w:rsid w:val="00CF18EF"/>
    <w:rsid w:val="00CF3BBD"/>
    <w:rsid w:val="00CF5A76"/>
    <w:rsid w:val="00CF5C4A"/>
    <w:rsid w:val="00CF5F34"/>
    <w:rsid w:val="00D00642"/>
    <w:rsid w:val="00D00FD1"/>
    <w:rsid w:val="00D0298D"/>
    <w:rsid w:val="00D038DD"/>
    <w:rsid w:val="00D05BBD"/>
    <w:rsid w:val="00D061A8"/>
    <w:rsid w:val="00D07C6F"/>
    <w:rsid w:val="00D10FCF"/>
    <w:rsid w:val="00D12C75"/>
    <w:rsid w:val="00D12D9A"/>
    <w:rsid w:val="00D13A11"/>
    <w:rsid w:val="00D13D90"/>
    <w:rsid w:val="00D13FC4"/>
    <w:rsid w:val="00D1558C"/>
    <w:rsid w:val="00D16FB3"/>
    <w:rsid w:val="00D20956"/>
    <w:rsid w:val="00D218D5"/>
    <w:rsid w:val="00D230BE"/>
    <w:rsid w:val="00D233DB"/>
    <w:rsid w:val="00D236C2"/>
    <w:rsid w:val="00D2405B"/>
    <w:rsid w:val="00D24BF9"/>
    <w:rsid w:val="00D257B6"/>
    <w:rsid w:val="00D27327"/>
    <w:rsid w:val="00D27647"/>
    <w:rsid w:val="00D27D4F"/>
    <w:rsid w:val="00D306CB"/>
    <w:rsid w:val="00D308FA"/>
    <w:rsid w:val="00D327AE"/>
    <w:rsid w:val="00D333ED"/>
    <w:rsid w:val="00D34B0A"/>
    <w:rsid w:val="00D34BCC"/>
    <w:rsid w:val="00D428A2"/>
    <w:rsid w:val="00D4309D"/>
    <w:rsid w:val="00D45701"/>
    <w:rsid w:val="00D45F72"/>
    <w:rsid w:val="00D46B93"/>
    <w:rsid w:val="00D47FF9"/>
    <w:rsid w:val="00D5184C"/>
    <w:rsid w:val="00D54AF6"/>
    <w:rsid w:val="00D55A85"/>
    <w:rsid w:val="00D56788"/>
    <w:rsid w:val="00D61593"/>
    <w:rsid w:val="00D61FB1"/>
    <w:rsid w:val="00D62536"/>
    <w:rsid w:val="00D65CB5"/>
    <w:rsid w:val="00D70520"/>
    <w:rsid w:val="00D705B3"/>
    <w:rsid w:val="00D70FFC"/>
    <w:rsid w:val="00D731E7"/>
    <w:rsid w:val="00D749C9"/>
    <w:rsid w:val="00D77938"/>
    <w:rsid w:val="00D81E69"/>
    <w:rsid w:val="00D83BBC"/>
    <w:rsid w:val="00D853AF"/>
    <w:rsid w:val="00D85D5F"/>
    <w:rsid w:val="00D9039E"/>
    <w:rsid w:val="00D9235C"/>
    <w:rsid w:val="00D9348A"/>
    <w:rsid w:val="00D93A27"/>
    <w:rsid w:val="00DA2A63"/>
    <w:rsid w:val="00DA3A95"/>
    <w:rsid w:val="00DA4D28"/>
    <w:rsid w:val="00DA7348"/>
    <w:rsid w:val="00DB001A"/>
    <w:rsid w:val="00DB05E9"/>
    <w:rsid w:val="00DB3D92"/>
    <w:rsid w:val="00DB6755"/>
    <w:rsid w:val="00DC0F9A"/>
    <w:rsid w:val="00DC169F"/>
    <w:rsid w:val="00DC27D5"/>
    <w:rsid w:val="00DC485C"/>
    <w:rsid w:val="00DC4EDB"/>
    <w:rsid w:val="00DD20EB"/>
    <w:rsid w:val="00DD20FA"/>
    <w:rsid w:val="00DD2133"/>
    <w:rsid w:val="00DD3029"/>
    <w:rsid w:val="00DD3F81"/>
    <w:rsid w:val="00DD4D4F"/>
    <w:rsid w:val="00DE58C5"/>
    <w:rsid w:val="00DE7336"/>
    <w:rsid w:val="00DF1F01"/>
    <w:rsid w:val="00DF2EC1"/>
    <w:rsid w:val="00DF479A"/>
    <w:rsid w:val="00E01331"/>
    <w:rsid w:val="00E024E1"/>
    <w:rsid w:val="00E03169"/>
    <w:rsid w:val="00E0327B"/>
    <w:rsid w:val="00E0494A"/>
    <w:rsid w:val="00E056D5"/>
    <w:rsid w:val="00E0578B"/>
    <w:rsid w:val="00E13FC7"/>
    <w:rsid w:val="00E15B6A"/>
    <w:rsid w:val="00E17005"/>
    <w:rsid w:val="00E23C0B"/>
    <w:rsid w:val="00E24CCE"/>
    <w:rsid w:val="00E32BA8"/>
    <w:rsid w:val="00E33902"/>
    <w:rsid w:val="00E3429D"/>
    <w:rsid w:val="00E35E3F"/>
    <w:rsid w:val="00E36010"/>
    <w:rsid w:val="00E3679C"/>
    <w:rsid w:val="00E421EB"/>
    <w:rsid w:val="00E4308E"/>
    <w:rsid w:val="00E44E19"/>
    <w:rsid w:val="00E462A8"/>
    <w:rsid w:val="00E5099A"/>
    <w:rsid w:val="00E5376A"/>
    <w:rsid w:val="00E53F3F"/>
    <w:rsid w:val="00E544DB"/>
    <w:rsid w:val="00E55A46"/>
    <w:rsid w:val="00E56004"/>
    <w:rsid w:val="00E56192"/>
    <w:rsid w:val="00E57670"/>
    <w:rsid w:val="00E61921"/>
    <w:rsid w:val="00E63762"/>
    <w:rsid w:val="00E64EB6"/>
    <w:rsid w:val="00E65D9B"/>
    <w:rsid w:val="00E678D2"/>
    <w:rsid w:val="00E67EC0"/>
    <w:rsid w:val="00E7188F"/>
    <w:rsid w:val="00E71AED"/>
    <w:rsid w:val="00E71D66"/>
    <w:rsid w:val="00E71FF1"/>
    <w:rsid w:val="00E73228"/>
    <w:rsid w:val="00E74AF1"/>
    <w:rsid w:val="00E77D53"/>
    <w:rsid w:val="00E82E57"/>
    <w:rsid w:val="00E838DB"/>
    <w:rsid w:val="00E839DC"/>
    <w:rsid w:val="00E8546C"/>
    <w:rsid w:val="00E85518"/>
    <w:rsid w:val="00E87C51"/>
    <w:rsid w:val="00E92D86"/>
    <w:rsid w:val="00E92E2D"/>
    <w:rsid w:val="00E94722"/>
    <w:rsid w:val="00E949BC"/>
    <w:rsid w:val="00E97BF3"/>
    <w:rsid w:val="00EA1EE7"/>
    <w:rsid w:val="00EA309D"/>
    <w:rsid w:val="00EA3D94"/>
    <w:rsid w:val="00EA5215"/>
    <w:rsid w:val="00EB38BC"/>
    <w:rsid w:val="00EB4323"/>
    <w:rsid w:val="00EB4438"/>
    <w:rsid w:val="00EB4A88"/>
    <w:rsid w:val="00EB4C25"/>
    <w:rsid w:val="00EB52F0"/>
    <w:rsid w:val="00EC0EA6"/>
    <w:rsid w:val="00EC0FF0"/>
    <w:rsid w:val="00EC13FC"/>
    <w:rsid w:val="00EC2440"/>
    <w:rsid w:val="00EC3E36"/>
    <w:rsid w:val="00EC7885"/>
    <w:rsid w:val="00ED19EA"/>
    <w:rsid w:val="00ED1D76"/>
    <w:rsid w:val="00ED2457"/>
    <w:rsid w:val="00ED3E0E"/>
    <w:rsid w:val="00ED537A"/>
    <w:rsid w:val="00ED5F39"/>
    <w:rsid w:val="00EE0073"/>
    <w:rsid w:val="00EE1104"/>
    <w:rsid w:val="00EE11AC"/>
    <w:rsid w:val="00EE1551"/>
    <w:rsid w:val="00EE47CC"/>
    <w:rsid w:val="00EE4E4D"/>
    <w:rsid w:val="00EE4F64"/>
    <w:rsid w:val="00EE5093"/>
    <w:rsid w:val="00EF1DF9"/>
    <w:rsid w:val="00EF34A5"/>
    <w:rsid w:val="00EF4F54"/>
    <w:rsid w:val="00EF5667"/>
    <w:rsid w:val="00EF5823"/>
    <w:rsid w:val="00EF65B1"/>
    <w:rsid w:val="00EF70A4"/>
    <w:rsid w:val="00EF76D8"/>
    <w:rsid w:val="00EF7844"/>
    <w:rsid w:val="00EF7D34"/>
    <w:rsid w:val="00F004F5"/>
    <w:rsid w:val="00F0523C"/>
    <w:rsid w:val="00F06FCB"/>
    <w:rsid w:val="00F07D24"/>
    <w:rsid w:val="00F15B78"/>
    <w:rsid w:val="00F17614"/>
    <w:rsid w:val="00F20829"/>
    <w:rsid w:val="00F22C22"/>
    <w:rsid w:val="00F233CB"/>
    <w:rsid w:val="00F259E1"/>
    <w:rsid w:val="00F30269"/>
    <w:rsid w:val="00F3053A"/>
    <w:rsid w:val="00F30BE6"/>
    <w:rsid w:val="00F34F19"/>
    <w:rsid w:val="00F355DC"/>
    <w:rsid w:val="00F35867"/>
    <w:rsid w:val="00F3635C"/>
    <w:rsid w:val="00F37158"/>
    <w:rsid w:val="00F37CA3"/>
    <w:rsid w:val="00F40067"/>
    <w:rsid w:val="00F41237"/>
    <w:rsid w:val="00F461FE"/>
    <w:rsid w:val="00F47330"/>
    <w:rsid w:val="00F51C23"/>
    <w:rsid w:val="00F52306"/>
    <w:rsid w:val="00F526BD"/>
    <w:rsid w:val="00F52E67"/>
    <w:rsid w:val="00F57D32"/>
    <w:rsid w:val="00F615C9"/>
    <w:rsid w:val="00F637D2"/>
    <w:rsid w:val="00F63D25"/>
    <w:rsid w:val="00F655BE"/>
    <w:rsid w:val="00F67ADD"/>
    <w:rsid w:val="00F71452"/>
    <w:rsid w:val="00F71598"/>
    <w:rsid w:val="00F727B5"/>
    <w:rsid w:val="00F73251"/>
    <w:rsid w:val="00F73C43"/>
    <w:rsid w:val="00F74ABA"/>
    <w:rsid w:val="00F76FD2"/>
    <w:rsid w:val="00F7784C"/>
    <w:rsid w:val="00F81628"/>
    <w:rsid w:val="00F839C1"/>
    <w:rsid w:val="00F87B55"/>
    <w:rsid w:val="00F92245"/>
    <w:rsid w:val="00F92486"/>
    <w:rsid w:val="00F97E39"/>
    <w:rsid w:val="00FA2630"/>
    <w:rsid w:val="00FA2E8D"/>
    <w:rsid w:val="00FA57B5"/>
    <w:rsid w:val="00FA5801"/>
    <w:rsid w:val="00FA6686"/>
    <w:rsid w:val="00FA6B15"/>
    <w:rsid w:val="00FA7DF4"/>
    <w:rsid w:val="00FB2669"/>
    <w:rsid w:val="00FC0BD4"/>
    <w:rsid w:val="00FC0DE9"/>
    <w:rsid w:val="00FC2CB6"/>
    <w:rsid w:val="00FC4F11"/>
    <w:rsid w:val="00FC5E71"/>
    <w:rsid w:val="00FC6E7C"/>
    <w:rsid w:val="00FC6EE6"/>
    <w:rsid w:val="00FD0940"/>
    <w:rsid w:val="00FD0C11"/>
    <w:rsid w:val="00FD19B5"/>
    <w:rsid w:val="00FD1C49"/>
    <w:rsid w:val="00FD35E0"/>
    <w:rsid w:val="00FD4AFB"/>
    <w:rsid w:val="00FD54CF"/>
    <w:rsid w:val="00FD5B3E"/>
    <w:rsid w:val="00FE3FA0"/>
    <w:rsid w:val="00FE6745"/>
    <w:rsid w:val="00FE68BF"/>
    <w:rsid w:val="00FE6B49"/>
    <w:rsid w:val="00FE79AF"/>
    <w:rsid w:val="00FF055A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2A2E9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F5A7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D306CB"/>
    <w:pPr>
      <w:keepNext/>
      <w:keepLines/>
      <w:numPr>
        <w:numId w:val="1"/>
      </w:numPr>
      <w:spacing w:before="480" w:after="240"/>
      <w:outlineLvl w:val="0"/>
    </w:pPr>
    <w:rPr>
      <w:rFonts w:ascii="Cambria" w:eastAsia="Times New Roman" w:hAnsi="Cambria"/>
      <w:b/>
      <w:bCs/>
      <w:sz w:val="28"/>
      <w:szCs w:val="28"/>
      <w:lang w:val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06CB"/>
    <w:pPr>
      <w:keepNext/>
      <w:keepLines/>
      <w:numPr>
        <w:ilvl w:val="1"/>
        <w:numId w:val="1"/>
      </w:numPr>
      <w:spacing w:before="200" w:after="120"/>
      <w:outlineLvl w:val="1"/>
    </w:pPr>
    <w:rPr>
      <w:rFonts w:ascii="Cambria" w:eastAsia="Times New Roman" w:hAnsi="Cambria"/>
      <w:b/>
      <w:bCs/>
      <w:sz w:val="26"/>
      <w:szCs w:val="26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073F9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sz w:val="24"/>
      <w:lang w:val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9073F9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Cs/>
      <w:lang w:val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9073F9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b/>
      <w:lang w:val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9073F9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b/>
      <w:iCs/>
      <w:lang w:val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9073F9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Cs/>
      <w:lang w:val="en-US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9073F9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sz w:val="20"/>
      <w:szCs w:val="20"/>
      <w:lang w:val="en-US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9073F9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Cs/>
      <w:sz w:val="20"/>
      <w:szCs w:val="2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9073F9"/>
    <w:pPr>
      <w:ind w:left="720"/>
      <w:contextualSpacing/>
    </w:pPr>
  </w:style>
  <w:style w:type="character" w:customStyle="1" w:styleId="Nadpis1Char">
    <w:name w:val="Nadpis 1 Char"/>
    <w:link w:val="Nadpis1"/>
    <w:uiPriority w:val="9"/>
    <w:rsid w:val="00D306CB"/>
    <w:rPr>
      <w:rFonts w:ascii="Cambria" w:eastAsia="Times New Roman" w:hAnsi="Cambria"/>
      <w:b/>
      <w:bCs/>
      <w:sz w:val="28"/>
      <w:szCs w:val="28"/>
      <w:lang w:val="en-US" w:eastAsia="en-US"/>
    </w:rPr>
  </w:style>
  <w:style w:type="character" w:customStyle="1" w:styleId="Nadpis2Char">
    <w:name w:val="Nadpis 2 Char"/>
    <w:link w:val="Nadpis2"/>
    <w:uiPriority w:val="9"/>
    <w:rsid w:val="00D306CB"/>
    <w:rPr>
      <w:rFonts w:ascii="Cambria" w:eastAsia="Times New Roman" w:hAnsi="Cambria"/>
      <w:b/>
      <w:bCs/>
      <w:sz w:val="26"/>
      <w:szCs w:val="26"/>
      <w:lang w:val="en-US" w:eastAsia="en-US"/>
    </w:rPr>
  </w:style>
  <w:style w:type="character" w:customStyle="1" w:styleId="Nadpis3Char">
    <w:name w:val="Nadpis 3 Char"/>
    <w:link w:val="Nadpis3"/>
    <w:uiPriority w:val="9"/>
    <w:rsid w:val="009073F9"/>
    <w:rPr>
      <w:rFonts w:ascii="Cambria" w:eastAsia="Times New Roman" w:hAnsi="Cambria"/>
      <w:b/>
      <w:bCs/>
      <w:sz w:val="24"/>
      <w:szCs w:val="22"/>
      <w:lang w:val="en-US" w:eastAsia="en-US"/>
    </w:rPr>
  </w:style>
  <w:style w:type="character" w:customStyle="1" w:styleId="Nadpis4Char">
    <w:name w:val="Nadpis 4 Char"/>
    <w:link w:val="Nadpis4"/>
    <w:uiPriority w:val="9"/>
    <w:rsid w:val="009073F9"/>
    <w:rPr>
      <w:rFonts w:ascii="Cambria" w:eastAsia="Times New Roman" w:hAnsi="Cambria"/>
      <w:b/>
      <w:bCs/>
      <w:iCs/>
      <w:sz w:val="22"/>
      <w:szCs w:val="22"/>
      <w:lang w:val="en-US" w:eastAsia="en-US"/>
    </w:rPr>
  </w:style>
  <w:style w:type="character" w:customStyle="1" w:styleId="Nadpis5Char">
    <w:name w:val="Nadpis 5 Char"/>
    <w:link w:val="Nadpis5"/>
    <w:uiPriority w:val="9"/>
    <w:rsid w:val="009073F9"/>
    <w:rPr>
      <w:rFonts w:ascii="Cambria" w:eastAsia="Times New Roman" w:hAnsi="Cambria"/>
      <w:b/>
      <w:sz w:val="22"/>
      <w:szCs w:val="22"/>
      <w:lang w:val="en-US" w:eastAsia="en-US"/>
    </w:rPr>
  </w:style>
  <w:style w:type="character" w:customStyle="1" w:styleId="Nadpis6Char">
    <w:name w:val="Nadpis 6 Char"/>
    <w:link w:val="Nadpis6"/>
    <w:uiPriority w:val="9"/>
    <w:rsid w:val="009073F9"/>
    <w:rPr>
      <w:rFonts w:ascii="Cambria" w:eastAsia="Times New Roman" w:hAnsi="Cambria"/>
      <w:b/>
      <w:iCs/>
      <w:sz w:val="22"/>
      <w:szCs w:val="22"/>
      <w:lang w:val="en-US" w:eastAsia="en-US"/>
    </w:rPr>
  </w:style>
  <w:style w:type="character" w:customStyle="1" w:styleId="Nadpis7Char">
    <w:name w:val="Nadpis 7 Char"/>
    <w:link w:val="Nadpis7"/>
    <w:uiPriority w:val="9"/>
    <w:rsid w:val="009073F9"/>
    <w:rPr>
      <w:rFonts w:ascii="Cambria" w:eastAsia="Times New Roman" w:hAnsi="Cambria"/>
      <w:iCs/>
      <w:sz w:val="22"/>
      <w:szCs w:val="22"/>
      <w:lang w:val="en-US" w:eastAsia="en-US"/>
    </w:rPr>
  </w:style>
  <w:style w:type="character" w:customStyle="1" w:styleId="Nadpis8Char">
    <w:name w:val="Nadpis 8 Char"/>
    <w:link w:val="Nadpis8"/>
    <w:uiPriority w:val="9"/>
    <w:rsid w:val="009073F9"/>
    <w:rPr>
      <w:rFonts w:ascii="Cambria" w:eastAsia="Times New Roman" w:hAnsi="Cambria"/>
      <w:lang w:val="en-US" w:eastAsia="en-US"/>
    </w:rPr>
  </w:style>
  <w:style w:type="character" w:customStyle="1" w:styleId="Nadpis9Char">
    <w:name w:val="Nadpis 9 Char"/>
    <w:link w:val="Nadpis9"/>
    <w:uiPriority w:val="9"/>
    <w:rsid w:val="009073F9"/>
    <w:rPr>
      <w:rFonts w:ascii="Cambria" w:eastAsia="Times New Roman" w:hAnsi="Cambria"/>
      <w:iCs/>
      <w:lang w:val="en-US" w:eastAsia="en-US"/>
    </w:rPr>
  </w:style>
  <w:style w:type="paragraph" w:styleId="Nzov">
    <w:name w:val="Title"/>
    <w:basedOn w:val="Normlny"/>
    <w:next w:val="Normlny"/>
    <w:link w:val="NzovChar"/>
    <w:uiPriority w:val="10"/>
    <w:qFormat/>
    <w:rsid w:val="00186D8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40"/>
      <w:szCs w:val="40"/>
      <w:lang w:val="en-US"/>
    </w:rPr>
  </w:style>
  <w:style w:type="character" w:customStyle="1" w:styleId="NzovChar">
    <w:name w:val="Názov Char"/>
    <w:link w:val="Nzov"/>
    <w:uiPriority w:val="10"/>
    <w:rsid w:val="00186D81"/>
    <w:rPr>
      <w:rFonts w:ascii="Cambria" w:eastAsia="Times New Roman" w:hAnsi="Cambria" w:cs="Times New Roman"/>
      <w:b/>
      <w:bCs/>
      <w:kern w:val="28"/>
      <w:sz w:val="40"/>
      <w:szCs w:val="40"/>
      <w:lang w:val="en-US" w:eastAsia="en-US"/>
    </w:rPr>
  </w:style>
  <w:style w:type="paragraph" w:customStyle="1" w:styleId="Odrazka">
    <w:name w:val="Odrazka"/>
    <w:basedOn w:val="Normlny"/>
    <w:link w:val="OdrazkaChar"/>
    <w:qFormat/>
    <w:rsid w:val="0060201E"/>
    <w:pPr>
      <w:numPr>
        <w:numId w:val="2"/>
      </w:numPr>
      <w:spacing w:after="0" w:line="240" w:lineRule="auto"/>
      <w:ind w:left="357" w:hanging="357"/>
      <w:jc w:val="both"/>
    </w:pPr>
  </w:style>
  <w:style w:type="paragraph" w:styleId="Podtitul">
    <w:name w:val="Subtitle"/>
    <w:basedOn w:val="Normlny"/>
    <w:next w:val="Normlny"/>
    <w:link w:val="PodtitulChar"/>
    <w:uiPriority w:val="11"/>
    <w:qFormat/>
    <w:rsid w:val="006C1FB1"/>
    <w:pPr>
      <w:spacing w:after="60"/>
      <w:jc w:val="center"/>
      <w:outlineLvl w:val="1"/>
    </w:pPr>
    <w:rPr>
      <w:rFonts w:ascii="Calibri Light" w:eastAsia="Times New Roman" w:hAnsi="Calibri Light"/>
      <w:b/>
      <w:sz w:val="32"/>
      <w:szCs w:val="32"/>
    </w:rPr>
  </w:style>
  <w:style w:type="character" w:customStyle="1" w:styleId="OdrazkaChar">
    <w:name w:val="Odrazka Char"/>
    <w:link w:val="Odrazka"/>
    <w:rsid w:val="0060201E"/>
    <w:rPr>
      <w:sz w:val="22"/>
      <w:szCs w:val="22"/>
      <w:lang w:eastAsia="en-US"/>
    </w:rPr>
  </w:style>
  <w:style w:type="character" w:customStyle="1" w:styleId="PodtitulChar">
    <w:name w:val="Podtitul Char"/>
    <w:link w:val="Podtitul"/>
    <w:uiPriority w:val="11"/>
    <w:rsid w:val="006C1FB1"/>
    <w:rPr>
      <w:rFonts w:ascii="Calibri Light" w:eastAsia="Times New Roman" w:hAnsi="Calibri Light"/>
      <w:b/>
      <w:sz w:val="32"/>
      <w:szCs w:val="3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F76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F76FD2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F76FD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F76FD2"/>
    <w:rPr>
      <w:sz w:val="22"/>
      <w:szCs w:val="22"/>
      <w:lang w:eastAsia="en-US"/>
    </w:rPr>
  </w:style>
  <w:style w:type="paragraph" w:styleId="Hlavikaobsahu">
    <w:name w:val="TOC Heading"/>
    <w:basedOn w:val="Nadpis1"/>
    <w:next w:val="Normlny"/>
    <w:uiPriority w:val="39"/>
    <w:unhideWhenUsed/>
    <w:qFormat/>
    <w:rsid w:val="00F76FD2"/>
    <w:pPr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val="sk-SK"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F76FD2"/>
  </w:style>
  <w:style w:type="paragraph" w:styleId="Obsah2">
    <w:name w:val="toc 2"/>
    <w:basedOn w:val="Normlny"/>
    <w:next w:val="Normlny"/>
    <w:autoRedefine/>
    <w:uiPriority w:val="39"/>
    <w:unhideWhenUsed/>
    <w:rsid w:val="0086176E"/>
    <w:pPr>
      <w:tabs>
        <w:tab w:val="left" w:pos="880"/>
        <w:tab w:val="right" w:leader="dot" w:pos="9060"/>
      </w:tabs>
    </w:pPr>
  </w:style>
  <w:style w:type="paragraph" w:styleId="Obsah3">
    <w:name w:val="toc 3"/>
    <w:basedOn w:val="Normlny"/>
    <w:next w:val="Normlny"/>
    <w:autoRedefine/>
    <w:uiPriority w:val="39"/>
    <w:unhideWhenUsed/>
    <w:rsid w:val="0086176E"/>
  </w:style>
  <w:style w:type="character" w:styleId="Hypertextovprepojenie">
    <w:name w:val="Hyperlink"/>
    <w:uiPriority w:val="99"/>
    <w:unhideWhenUsed/>
    <w:rsid w:val="00F76FD2"/>
    <w:rPr>
      <w:color w:val="0563C1"/>
      <w:u w:val="single"/>
    </w:rPr>
  </w:style>
  <w:style w:type="character" w:styleId="slostrany">
    <w:name w:val="page number"/>
    <w:rsid w:val="0086176E"/>
  </w:style>
  <w:style w:type="paragraph" w:styleId="Obsah4">
    <w:name w:val="toc 4"/>
    <w:basedOn w:val="Normlny"/>
    <w:next w:val="Normlny"/>
    <w:autoRedefine/>
    <w:uiPriority w:val="39"/>
    <w:semiHidden/>
    <w:unhideWhenUsed/>
    <w:rsid w:val="0086176E"/>
  </w:style>
  <w:style w:type="paragraph" w:customStyle="1" w:styleId="O">
    <w:name w:val="O"/>
    <w:basedOn w:val="Normlny"/>
    <w:next w:val="Obsah1"/>
    <w:rsid w:val="0086176E"/>
    <w:pPr>
      <w:spacing w:after="0" w:line="240" w:lineRule="exact"/>
    </w:pPr>
    <w:rPr>
      <w:rFonts w:ascii="Times New Roman" w:eastAsia="Times New Roman" w:hAnsi="Times New Roman"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C17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64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4DA0"/>
    <w:rPr>
      <w:rFonts w:ascii="Segoe UI" w:hAnsi="Segoe UI" w:cs="Segoe UI"/>
      <w:sz w:val="18"/>
      <w:szCs w:val="18"/>
      <w:lang w:eastAsia="en-US"/>
    </w:rPr>
  </w:style>
  <w:style w:type="paragraph" w:styleId="Bezriadkovania">
    <w:name w:val="No Spacing"/>
    <w:uiPriority w:val="1"/>
    <w:qFormat/>
    <w:rsid w:val="002D60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  <w:lang w:val="en-AU"/>
    </w:rPr>
  </w:style>
  <w:style w:type="paragraph" w:styleId="Popis">
    <w:name w:val="caption"/>
    <w:basedOn w:val="Normlny"/>
    <w:next w:val="Normlny"/>
    <w:link w:val="PopisChar"/>
    <w:uiPriority w:val="35"/>
    <w:unhideWhenUsed/>
    <w:qFormat/>
    <w:rsid w:val="008472A1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8472A1"/>
    <w:pPr>
      <w:spacing w:after="0"/>
    </w:pPr>
  </w:style>
  <w:style w:type="paragraph" w:styleId="Normlnywebov">
    <w:name w:val="Normal (Web)"/>
    <w:basedOn w:val="Normlny"/>
    <w:uiPriority w:val="99"/>
    <w:semiHidden/>
    <w:unhideWhenUsed/>
    <w:rsid w:val="00CC75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PsacstrojHTML">
    <w:name w:val="HTML Typewriter"/>
    <w:basedOn w:val="Predvolenpsmoodseku"/>
    <w:uiPriority w:val="99"/>
    <w:semiHidden/>
    <w:unhideWhenUsed/>
    <w:rsid w:val="00CC750A"/>
    <w:rPr>
      <w:rFonts w:ascii="Courier New" w:eastAsia="Times New Roman" w:hAnsi="Courier New" w:cs="Courier New"/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CC7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CC750A"/>
    <w:rPr>
      <w:rFonts w:ascii="Courier New" w:eastAsia="Times New Roman" w:hAnsi="Courier New" w:cs="Courier New"/>
    </w:rPr>
  </w:style>
  <w:style w:type="character" w:styleId="Odkaznakomentr">
    <w:name w:val="annotation reference"/>
    <w:basedOn w:val="Predvolenpsmoodseku"/>
    <w:uiPriority w:val="99"/>
    <w:semiHidden/>
    <w:unhideWhenUsed/>
    <w:rsid w:val="001C58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583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583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58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583C"/>
    <w:rPr>
      <w:b/>
      <w:bCs/>
      <w:lang w:eastAsia="en-US"/>
    </w:rPr>
  </w:style>
  <w:style w:type="table" w:customStyle="1" w:styleId="Obyajntabuka31">
    <w:name w:val="Obyčajná tabuľka 31"/>
    <w:basedOn w:val="Normlnatabuka"/>
    <w:uiPriority w:val="43"/>
    <w:rsid w:val="001C583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Obyajntabuka21">
    <w:name w:val="Obyčajná tabuľka 21"/>
    <w:basedOn w:val="Normlnatabuka"/>
    <w:uiPriority w:val="42"/>
    <w:rsid w:val="001C583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PouitHypertextovPrepojenie">
    <w:name w:val="FollowedHyperlink"/>
    <w:basedOn w:val="Predvolenpsmoodseku"/>
    <w:uiPriority w:val="99"/>
    <w:semiHidden/>
    <w:unhideWhenUsed/>
    <w:rsid w:val="00C035C6"/>
    <w:rPr>
      <w:color w:val="954F72" w:themeColor="followedHyperlink"/>
      <w:u w:val="single"/>
    </w:rPr>
  </w:style>
  <w:style w:type="table" w:customStyle="1" w:styleId="Obyajntabuka41">
    <w:name w:val="Obyčajná tabuľka 41"/>
    <w:basedOn w:val="Normlnatabuka"/>
    <w:uiPriority w:val="44"/>
    <w:rsid w:val="007D051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410">
    <w:name w:val="Obyčajná tabuľka 41"/>
    <w:basedOn w:val="Normlnatabuka"/>
    <w:next w:val="Obyajntabuka41"/>
    <w:uiPriority w:val="44"/>
    <w:rsid w:val="006278D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11">
    <w:name w:val="Obyčajná tabuľka 11"/>
    <w:basedOn w:val="Normlnatabuka"/>
    <w:uiPriority w:val="41"/>
    <w:rsid w:val="006278D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110">
    <w:name w:val="Obyčajná tabuľka 11"/>
    <w:basedOn w:val="Normlnatabuka"/>
    <w:next w:val="Obyajntabuka11"/>
    <w:uiPriority w:val="41"/>
    <w:rsid w:val="00EC0EA6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Mriekatabukysvetl1">
    <w:name w:val="Mriežka tabuľky – svetlá1"/>
    <w:basedOn w:val="Normlnatabuka"/>
    <w:uiPriority w:val="40"/>
    <w:rsid w:val="0013563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st">
    <w:name w:val="st"/>
    <w:basedOn w:val="Predvolenpsmoodseku"/>
    <w:rsid w:val="00D061A8"/>
  </w:style>
  <w:style w:type="paragraph" w:customStyle="1" w:styleId="PopisObr">
    <w:name w:val="PopisObr"/>
    <w:basedOn w:val="Popis"/>
    <w:link w:val="PopisObrChar"/>
    <w:qFormat/>
    <w:rsid w:val="00243E78"/>
    <w:pPr>
      <w:jc w:val="center"/>
    </w:pPr>
  </w:style>
  <w:style w:type="character" w:customStyle="1" w:styleId="PopisChar">
    <w:name w:val="Popis Char"/>
    <w:basedOn w:val="Predvolenpsmoodseku"/>
    <w:link w:val="Popis"/>
    <w:uiPriority w:val="35"/>
    <w:rsid w:val="00243E78"/>
    <w:rPr>
      <w:i/>
      <w:iCs/>
      <w:color w:val="44546A" w:themeColor="text2"/>
      <w:sz w:val="18"/>
      <w:szCs w:val="18"/>
      <w:lang w:eastAsia="en-US"/>
    </w:rPr>
  </w:style>
  <w:style w:type="character" w:customStyle="1" w:styleId="PopisObrChar">
    <w:name w:val="PopisObr Char"/>
    <w:basedOn w:val="PopisChar"/>
    <w:link w:val="PopisObr"/>
    <w:rsid w:val="00243E78"/>
    <w:rPr>
      <w:i/>
      <w:iCs/>
      <w:color w:val="44546A" w:themeColor="text2"/>
      <w:sz w:val="18"/>
      <w:szCs w:val="18"/>
      <w:lang w:eastAsia="en-US"/>
    </w:rPr>
  </w:style>
  <w:style w:type="paragraph" w:customStyle="1" w:styleId="CislZoznam">
    <w:name w:val="CislZoznam"/>
    <w:basedOn w:val="Odsekzoznamu"/>
    <w:link w:val="CislZoznamChar"/>
    <w:qFormat/>
    <w:rsid w:val="007E585C"/>
    <w:pPr>
      <w:numPr>
        <w:numId w:val="4"/>
      </w:numPr>
      <w:jc w:val="both"/>
    </w:pPr>
  </w:style>
  <w:style w:type="table" w:customStyle="1" w:styleId="Obyajntabuka51">
    <w:name w:val="Obyčajná tabuľka 51"/>
    <w:basedOn w:val="Normlnatabuka"/>
    <w:uiPriority w:val="45"/>
    <w:rsid w:val="007E585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OdsekzoznamuChar">
    <w:name w:val="Odsek zoznamu Char"/>
    <w:basedOn w:val="Predvolenpsmoodseku"/>
    <w:link w:val="Odsekzoznamu"/>
    <w:uiPriority w:val="34"/>
    <w:rsid w:val="007E585C"/>
    <w:rPr>
      <w:sz w:val="22"/>
      <w:szCs w:val="22"/>
      <w:lang w:eastAsia="en-US"/>
    </w:rPr>
  </w:style>
  <w:style w:type="character" w:customStyle="1" w:styleId="CislZoznamChar">
    <w:name w:val="CislZoznam Char"/>
    <w:basedOn w:val="OdsekzoznamuChar"/>
    <w:link w:val="CislZoznam"/>
    <w:rsid w:val="007E585C"/>
    <w:rPr>
      <w:sz w:val="22"/>
      <w:szCs w:val="22"/>
      <w:lang w:eastAsia="en-US"/>
    </w:rPr>
  </w:style>
  <w:style w:type="paragraph" w:styleId="Zarkazkladnhotextu3">
    <w:name w:val="Body Text Indent 3"/>
    <w:basedOn w:val="Normlny"/>
    <w:link w:val="Zarkazkladnhotextu3Char"/>
    <w:semiHidden/>
    <w:rsid w:val="00DA7348"/>
    <w:pPr>
      <w:tabs>
        <w:tab w:val="left" w:pos="0"/>
      </w:tabs>
      <w:spacing w:after="0" w:line="240" w:lineRule="auto"/>
      <w:ind w:hanging="570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DA7348"/>
    <w:rPr>
      <w:rFonts w:ascii="Times New Roman" w:eastAsia="Times New Roman" w:hAnsi="Times New Roman"/>
      <w:sz w:val="24"/>
    </w:rPr>
  </w:style>
  <w:style w:type="paragraph" w:customStyle="1" w:styleId="Zkladntext2">
    <w:name w:val="Základní text 2"/>
    <w:basedOn w:val="Normlny"/>
    <w:rsid w:val="00EE110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Zstupntext">
    <w:name w:val="Placeholder Text"/>
    <w:basedOn w:val="Predvolenpsmoodseku"/>
    <w:uiPriority w:val="99"/>
    <w:semiHidden/>
    <w:rsid w:val="00DC485C"/>
    <w:rPr>
      <w:color w:val="80808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2F39A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2F39AE"/>
    <w:rPr>
      <w:sz w:val="22"/>
      <w:szCs w:val="22"/>
      <w:lang w:eastAsia="en-US"/>
    </w:rPr>
  </w:style>
  <w:style w:type="paragraph" w:customStyle="1" w:styleId="Normlny1">
    <w:name w:val="Normálny1"/>
    <w:basedOn w:val="Normlny"/>
    <w:rsid w:val="002F39AE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paragraph">
    <w:name w:val="paragraph"/>
    <w:basedOn w:val="Normlny"/>
    <w:rsid w:val="00C87F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spellingerror">
    <w:name w:val="spellingerror"/>
    <w:basedOn w:val="Predvolenpsmoodseku"/>
    <w:rsid w:val="00C87FBB"/>
  </w:style>
  <w:style w:type="character" w:customStyle="1" w:styleId="normaltextrun1">
    <w:name w:val="normaltextrun1"/>
    <w:basedOn w:val="Predvolenpsmoodseku"/>
    <w:rsid w:val="00C87FBB"/>
  </w:style>
  <w:style w:type="character" w:customStyle="1" w:styleId="eop">
    <w:name w:val="eop"/>
    <w:basedOn w:val="Predvolenpsmoodseku"/>
    <w:rsid w:val="00C87FBB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F1E24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F1E24"/>
    <w:rPr>
      <w:sz w:val="22"/>
      <w:szCs w:val="22"/>
      <w:lang w:eastAsia="en-US"/>
    </w:rPr>
  </w:style>
  <w:style w:type="character" w:customStyle="1" w:styleId="CharStyle3Exact">
    <w:name w:val="Char Style 3 Exact"/>
    <w:basedOn w:val="Predvolenpsmoodseku"/>
    <w:rsid w:val="0081003E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5">
    <w:name w:val="Char Style 5"/>
    <w:basedOn w:val="Predvolenpsmoodseku"/>
    <w:link w:val="Style4"/>
    <w:rsid w:val="0081003E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CharStyle6">
    <w:name w:val="Char Style 6"/>
    <w:basedOn w:val="Predvolenpsmoodseku"/>
    <w:link w:val="Style2"/>
    <w:rsid w:val="0081003E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CharStyle7">
    <w:name w:val="Char Style 7"/>
    <w:basedOn w:val="CharStyle5"/>
    <w:rsid w:val="0081003E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sk-SK" w:eastAsia="sk-SK" w:bidi="sk-SK"/>
    </w:rPr>
  </w:style>
  <w:style w:type="character" w:customStyle="1" w:styleId="CharStyle9">
    <w:name w:val="Char Style 9"/>
    <w:basedOn w:val="Predvolenpsmoodseku"/>
    <w:link w:val="Style8"/>
    <w:rsid w:val="0081003E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CharStyle10">
    <w:name w:val="Char Style 10"/>
    <w:basedOn w:val="CharStyle9"/>
    <w:rsid w:val="0081003E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sk-SK" w:eastAsia="sk-SK" w:bidi="sk-SK"/>
    </w:rPr>
  </w:style>
  <w:style w:type="character" w:customStyle="1" w:styleId="CharStyle11Exact">
    <w:name w:val="Char Style 11 Exact"/>
    <w:basedOn w:val="CharStyle6"/>
    <w:rsid w:val="0081003E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sk-SK" w:eastAsia="sk-SK" w:bidi="sk-SK"/>
    </w:rPr>
  </w:style>
  <w:style w:type="character" w:customStyle="1" w:styleId="CharStyle12">
    <w:name w:val="Char Style 12"/>
    <w:basedOn w:val="CharStyle5"/>
    <w:rsid w:val="0081003E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sk-SK" w:eastAsia="sk-SK" w:bidi="sk-SK"/>
    </w:rPr>
  </w:style>
  <w:style w:type="character" w:customStyle="1" w:styleId="CharStyle13">
    <w:name w:val="Char Style 13"/>
    <w:basedOn w:val="CharStyle6"/>
    <w:rsid w:val="0081003E"/>
    <w:rPr>
      <w:rFonts w:ascii="Arial" w:eastAsia="Arial" w:hAnsi="Arial" w:cs="Arial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sk-SK" w:eastAsia="sk-SK" w:bidi="sk-SK"/>
    </w:rPr>
  </w:style>
  <w:style w:type="paragraph" w:customStyle="1" w:styleId="Style2">
    <w:name w:val="Style 2"/>
    <w:basedOn w:val="Normlny"/>
    <w:link w:val="CharStyle6"/>
    <w:rsid w:val="0081003E"/>
    <w:pPr>
      <w:widowControl w:val="0"/>
      <w:shd w:val="clear" w:color="auto" w:fill="FFFFFF"/>
      <w:spacing w:before="200" w:line="259" w:lineRule="exact"/>
    </w:pPr>
    <w:rPr>
      <w:rFonts w:ascii="Arial" w:eastAsia="Arial" w:hAnsi="Arial" w:cs="Arial"/>
      <w:sz w:val="18"/>
      <w:szCs w:val="18"/>
      <w:lang w:eastAsia="sk-SK"/>
    </w:rPr>
  </w:style>
  <w:style w:type="paragraph" w:customStyle="1" w:styleId="Style4">
    <w:name w:val="Style 4"/>
    <w:basedOn w:val="Normlny"/>
    <w:link w:val="CharStyle5"/>
    <w:rsid w:val="0081003E"/>
    <w:pPr>
      <w:widowControl w:val="0"/>
      <w:shd w:val="clear" w:color="auto" w:fill="FFFFFF"/>
      <w:spacing w:line="200" w:lineRule="exact"/>
      <w:outlineLvl w:val="0"/>
    </w:pPr>
    <w:rPr>
      <w:rFonts w:ascii="Arial" w:eastAsia="Arial" w:hAnsi="Arial" w:cs="Arial"/>
      <w:b/>
      <w:bCs/>
      <w:sz w:val="18"/>
      <w:szCs w:val="18"/>
      <w:lang w:eastAsia="sk-SK"/>
    </w:rPr>
  </w:style>
  <w:style w:type="paragraph" w:customStyle="1" w:styleId="Style8">
    <w:name w:val="Style 8"/>
    <w:basedOn w:val="Normlny"/>
    <w:link w:val="CharStyle9"/>
    <w:rsid w:val="0081003E"/>
    <w:pPr>
      <w:widowControl w:val="0"/>
      <w:shd w:val="clear" w:color="auto" w:fill="FFFFFF"/>
      <w:spacing w:after="0" w:line="190" w:lineRule="exact"/>
    </w:pPr>
    <w:rPr>
      <w:rFonts w:ascii="Arial" w:eastAsia="Arial" w:hAnsi="Arial" w:cs="Arial"/>
      <w:sz w:val="17"/>
      <w:szCs w:val="17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438C4"/>
    <w:pPr>
      <w:spacing w:after="0" w:line="240" w:lineRule="auto"/>
    </w:pPr>
    <w:rPr>
      <w:rFonts w:eastAsiaTheme="minorHAnsi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6438C4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1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4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73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79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99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442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5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343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1532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422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318115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69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0575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318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13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8631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286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5893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8564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4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14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08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4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9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8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35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09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8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115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026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24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386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32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2FB2A-2ECF-4219-B17A-3D3A74CE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2458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2018-09-10T09:06:00Z</dcterms:created>
  <dcterms:modified xsi:type="dcterms:W3CDTF">2018-09-13T06:52:00Z</dcterms:modified>
</cp:coreProperties>
</file>